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commentsIds.xml" ContentType="application/vnd.openxmlformats-officedocument.wordprocessingml.commentsId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commentsExtended.xml" ContentType="application/vnd.openxmlformats-officedocument.wordprocessingml.commentsExtended+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Default="000F37AB" w:rsidP="00F02158">
      <w:pPr>
        <w:pStyle w:val="pkt"/>
        <w:spacing w:before="0" w:after="0" w:line="240" w:lineRule="auto"/>
        <w:ind w:left="0" w:firstLine="0"/>
        <w:jc w:val="center"/>
        <w:rPr>
          <w:rFonts w:asciiTheme="minorHAnsi" w:hAnsiTheme="minorHAnsi"/>
          <w:b/>
          <w:iCs/>
          <w:color w:val="323E4F" w:themeColor="text2" w:themeShade="BF"/>
          <w:sz w:val="22"/>
          <w:szCs w:val="22"/>
        </w:rPr>
      </w:pPr>
      <w:r w:rsidRPr="00582CE9">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0781A73"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ins w:id="0" w:author="Autor">
                                <w:r w:rsidR="00D73EEB">
                                  <w:rPr>
                                    <w:noProof/>
                                  </w:rPr>
                                  <w:t>3 listopada 2025</w:t>
                                </w:r>
                                <w:del w:id="1" w:author="Autor">
                                  <w:r w:rsidR="00C6278E" w:rsidDel="00D73EEB">
                                    <w:rPr>
                                      <w:noProof/>
                                    </w:rPr>
                                    <w:delText>30 października 2025</w:delText>
                                  </w:r>
                                </w:del>
                              </w:ins>
                              <w:del w:id="2" w:author="Autor">
                                <w:r w:rsidR="008908D4" w:rsidDel="00D73EEB">
                                  <w:rPr>
                                    <w:noProof/>
                                  </w:rPr>
                                  <w:delText>29 października 2025</w:delText>
                                </w:r>
                              </w:del>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3" w:name="_Toc85738539"/>
                              <w:bookmarkStart w:id="4" w:name="_Toc85738566"/>
                              <w:bookmarkStart w:id="5" w:name="_Toc85738843"/>
                              <w:r w:rsidRPr="00256A41">
                                <w:t>z dz</w:t>
                              </w:r>
                              <w:r>
                                <w:t>iałalności Grupy Kapitałowej PGE</w:t>
                              </w:r>
                              <w:r>
                                <w:br/>
                              </w:r>
                              <w:r w:rsidRPr="00256A41">
                                <w:t>za okres 6 miesięcy</w:t>
                              </w:r>
                              <w:bookmarkEnd w:id="3"/>
                              <w:bookmarkEnd w:id="4"/>
                              <w:bookmarkEnd w:id="5"/>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6" w:name="_Toc85738540"/>
                              <w:bookmarkStart w:id="7" w:name="_Toc85738567"/>
                              <w:bookmarkStart w:id="8" w:name="_Toc85738844"/>
                              <w:r w:rsidRPr="00256A41">
                                <w:t>z dz</w:t>
                              </w:r>
                              <w:r>
                                <w:t>iałalności Grupy Kapitałowej PGE</w:t>
                              </w:r>
                              <w:r>
                                <w:br/>
                              </w:r>
                              <w:r w:rsidRPr="00256A41">
                                <w:t>za okres 6 miesięcy</w:t>
                              </w:r>
                              <w:bookmarkEnd w:id="6"/>
                              <w:bookmarkEnd w:id="7"/>
                              <w:bookmarkEnd w:id="8"/>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0781A73"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ins w:id="9" w:author="Autor">
                          <w:r w:rsidR="00D73EEB">
                            <w:rPr>
                              <w:noProof/>
                            </w:rPr>
                            <w:t>3 listopada 2025</w:t>
                          </w:r>
                          <w:del w:id="10" w:author="Autor">
                            <w:r w:rsidR="00C6278E" w:rsidDel="00D73EEB">
                              <w:rPr>
                                <w:noProof/>
                              </w:rPr>
                              <w:delText>30 października 2025</w:delText>
                            </w:r>
                          </w:del>
                        </w:ins>
                        <w:del w:id="11" w:author="Autor">
                          <w:r w:rsidR="008908D4" w:rsidDel="00D73EEB">
                            <w:rPr>
                              <w:noProof/>
                            </w:rPr>
                            <w:delText>29 października 2025</w:delText>
                          </w:r>
                        </w:del>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12" w:name="_Toc85738539"/>
                        <w:bookmarkStart w:id="13" w:name="_Toc85738566"/>
                        <w:bookmarkStart w:id="14" w:name="_Toc85738843"/>
                        <w:r w:rsidRPr="00256A41">
                          <w:t>z dz</w:t>
                        </w:r>
                        <w:r>
                          <w:t>iałalności Grupy Kapitałowej PGE</w:t>
                        </w:r>
                        <w:r>
                          <w:br/>
                        </w:r>
                        <w:r w:rsidRPr="00256A41">
                          <w:t>za okres 6 miesięcy</w:t>
                        </w:r>
                        <w:bookmarkEnd w:id="12"/>
                        <w:bookmarkEnd w:id="13"/>
                        <w:bookmarkEnd w:id="14"/>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15" w:name="_Toc85738540"/>
                        <w:bookmarkStart w:id="16" w:name="_Toc85738567"/>
                        <w:bookmarkStart w:id="17" w:name="_Toc85738844"/>
                        <w:r w:rsidRPr="00256A41">
                          <w:t>z dz</w:t>
                        </w:r>
                        <w:r>
                          <w:t>iałalności Grupy Kapitałowej PGE</w:t>
                        </w:r>
                        <w:r>
                          <w:br/>
                        </w:r>
                        <w:r w:rsidRPr="00256A41">
                          <w:t>za okres 6 miesięcy</w:t>
                        </w:r>
                        <w:bookmarkEnd w:id="15"/>
                        <w:bookmarkEnd w:id="16"/>
                        <w:bookmarkEnd w:id="17"/>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Default="00F02158" w:rsidP="00F02158">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Default="005D2E7E" w:rsidP="005D2E7E">
      <w:pPr>
        <w:spacing w:after="0" w:line="240" w:lineRule="auto"/>
        <w:contextualSpacing/>
        <w:jc w:val="center"/>
        <w:rPr>
          <w:rFonts w:ascii="Trebuchet MS" w:eastAsia="Times New Roman" w:hAnsi="Trebuchet MS" w:cs="Times New Roman"/>
          <w:color w:val="1A7466"/>
        </w:rPr>
      </w:pPr>
      <w:r w:rsidRPr="004D2A93">
        <w:rPr>
          <w:rFonts w:ascii="Trebuchet MS" w:eastAsia="Times New Roman" w:hAnsi="Trebuchet MS" w:cs="Times New Roman"/>
          <w:b/>
          <w:color w:val="1A7466"/>
          <w:kern w:val="28"/>
          <w:sz w:val="48"/>
          <w:szCs w:val="56"/>
        </w:rPr>
        <w:t xml:space="preserve">SPECYFIKACJA </w:t>
      </w:r>
      <w:r w:rsidRPr="00824F48">
        <w:rPr>
          <w:rFonts w:ascii="Trebuchet MS" w:eastAsia="Times New Roman" w:hAnsi="Trebuchet MS" w:cs="Times New Roman"/>
          <w:b/>
          <w:color w:val="1A7466"/>
          <w:kern w:val="28"/>
          <w:sz w:val="48"/>
          <w:szCs w:val="56"/>
        </w:rPr>
        <w:t>WARUNKÓW</w:t>
      </w:r>
      <w:r w:rsidRPr="004D2A93">
        <w:rPr>
          <w:rFonts w:ascii="Trebuchet MS" w:eastAsia="Times New Roman" w:hAnsi="Trebuchet MS" w:cs="Times New Roman"/>
          <w:b/>
          <w:color w:val="1A7466"/>
          <w:kern w:val="28"/>
          <w:sz w:val="48"/>
          <w:szCs w:val="56"/>
        </w:rPr>
        <w:t xml:space="preserve"> ZAMÓWIENIA </w:t>
      </w:r>
    </w:p>
    <w:p w14:paraId="4354A9D5" w14:textId="77777777" w:rsidR="005D2E7E" w:rsidRPr="004D2A93" w:rsidRDefault="005D2E7E" w:rsidP="005D2E7E">
      <w:pPr>
        <w:spacing w:after="0" w:line="240" w:lineRule="auto"/>
        <w:jc w:val="center"/>
        <w:rPr>
          <w:rFonts w:ascii="Trebuchet MS" w:hAnsi="Trebuchet MS"/>
          <w:color w:val="336600"/>
        </w:rPr>
      </w:pPr>
      <w:r w:rsidRPr="004D2A93">
        <w:rPr>
          <w:rFonts w:ascii="Trebuchet MS" w:eastAsia="Times New Roman" w:hAnsi="Trebuchet MS" w:cs="Times New Roman"/>
          <w:b/>
          <w:color w:val="1A7466"/>
          <w:kern w:val="28"/>
          <w:sz w:val="48"/>
          <w:szCs w:val="56"/>
        </w:rPr>
        <w:t>(SWZ)</w:t>
      </w:r>
    </w:p>
    <w:p w14:paraId="22042653" w14:textId="77777777" w:rsidR="005D2E7E" w:rsidRPr="004D2A93" w:rsidRDefault="005D2E7E" w:rsidP="005D2E7E">
      <w:pPr>
        <w:pStyle w:val="Tytu"/>
        <w:contextualSpacing w:val="0"/>
        <w:rPr>
          <w:spacing w:val="0"/>
          <w:sz w:val="16"/>
          <w:szCs w:val="16"/>
        </w:rPr>
      </w:pPr>
      <w:r w:rsidRPr="000F37AB">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Default="005D2E7E" w:rsidP="005D2E7E">
      <w:pPr>
        <w:pStyle w:val="PODTYTU"/>
        <w:spacing w:before="120"/>
        <w:jc w:val="center"/>
        <w:rPr>
          <w:rFonts w:ascii="Trebuchet MS" w:hAnsi="Trebuchet MS"/>
        </w:rPr>
      </w:pPr>
    </w:p>
    <w:p w14:paraId="4FBF8887" w14:textId="77777777" w:rsidR="005D2E7E" w:rsidRDefault="005D2E7E" w:rsidP="005D2E7E">
      <w:pPr>
        <w:pStyle w:val="PODTYTU"/>
        <w:spacing w:before="120"/>
        <w:jc w:val="center"/>
      </w:pPr>
      <w:r w:rsidRPr="004D2A93">
        <w:rPr>
          <w:rFonts w:ascii="Trebuchet MS" w:hAnsi="Trebuchet MS"/>
        </w:rPr>
        <w:t>POSTĘPOWANIE O UDZIELENIE ZAMÓWIENIA SEKTOROWEGO</w:t>
      </w:r>
      <w:r>
        <w:t xml:space="preserve"> </w:t>
      </w:r>
    </w:p>
    <w:p w14:paraId="01E58427" w14:textId="361DF374" w:rsidR="005D2E7E" w:rsidRPr="000E4970" w:rsidRDefault="005D2E7E" w:rsidP="005D2E7E">
      <w:pPr>
        <w:pStyle w:val="PODTYTU"/>
        <w:spacing w:before="120"/>
        <w:jc w:val="center"/>
        <w:rPr>
          <w:rFonts w:ascii="Trebuchet MS" w:hAnsi="Trebuchet MS"/>
        </w:rPr>
      </w:pPr>
      <w:r>
        <w:rPr>
          <w:rFonts w:ascii="Trebuchet MS" w:hAnsi="Trebuchet MS"/>
        </w:rPr>
        <w:t xml:space="preserve">NA </w:t>
      </w:r>
      <w:r w:rsidRPr="000E4970">
        <w:rPr>
          <w:rFonts w:ascii="Trebuchet MS" w:hAnsi="Trebuchet MS"/>
        </w:rPr>
        <w:t xml:space="preserve">DOSTAWY </w:t>
      </w:r>
    </w:p>
    <w:p w14:paraId="5D0B8F3A" w14:textId="77777777" w:rsidR="005D2E7E" w:rsidRDefault="005D2E7E" w:rsidP="005D2E7E">
      <w:pPr>
        <w:pStyle w:val="PODTYTU"/>
        <w:spacing w:before="0"/>
        <w:jc w:val="center"/>
        <w:rPr>
          <w:rFonts w:ascii="Trebuchet MS" w:hAnsi="Trebuchet MS"/>
        </w:rPr>
      </w:pPr>
      <w:r w:rsidRPr="000E4970">
        <w:rPr>
          <w:rFonts w:ascii="Trebuchet MS" w:hAnsi="Trebuchet MS"/>
        </w:rPr>
        <w:t>na podstawie ustawy z dnia 11.09.2019r. Praw</w:t>
      </w:r>
      <w:r w:rsidRPr="004D2A93">
        <w:rPr>
          <w:rFonts w:ascii="Trebuchet MS" w:hAnsi="Trebuchet MS"/>
        </w:rPr>
        <w:t xml:space="preserve">o zamówień publicznych </w:t>
      </w:r>
    </w:p>
    <w:p w14:paraId="1F8293B8" w14:textId="77777777" w:rsidR="005D2E7E" w:rsidRDefault="005D2E7E" w:rsidP="005D2E7E">
      <w:pPr>
        <w:pStyle w:val="PODTYTU"/>
        <w:spacing w:before="0"/>
        <w:jc w:val="center"/>
      </w:pPr>
      <w:r w:rsidRPr="004D2A93">
        <w:rPr>
          <w:rFonts w:ascii="Trebuchet MS" w:hAnsi="Trebuchet MS"/>
        </w:rPr>
        <w:t>w trybie przetargu nieograniczonego</w:t>
      </w:r>
    </w:p>
    <w:p w14:paraId="796CC7A9" w14:textId="77777777" w:rsidR="005D2E7E" w:rsidRDefault="005D2E7E" w:rsidP="008A3DC6">
      <w:pPr>
        <w:pStyle w:val="PODTYTU"/>
        <w:spacing w:before="1800"/>
        <w:jc w:val="center"/>
        <w:rPr>
          <w:rFonts w:ascii="Trebuchet MS" w:hAnsi="Trebuchet MS"/>
        </w:rPr>
      </w:pPr>
      <w:r>
        <w:rPr>
          <w:rFonts w:ascii="Trebuchet MS" w:hAnsi="Trebuchet MS"/>
        </w:rPr>
        <w:t xml:space="preserve">NAZWA ZAMÓWIENIA: </w:t>
      </w:r>
    </w:p>
    <w:p w14:paraId="6F69B6AF" w14:textId="5B0F6241" w:rsidR="005D2E7E" w:rsidRPr="004D2A93" w:rsidRDefault="005D2E7E" w:rsidP="005D2E7E">
      <w:pPr>
        <w:pStyle w:val="PODTYTU"/>
        <w:spacing w:before="0" w:after="0"/>
        <w:jc w:val="center"/>
        <w:rPr>
          <w:rFonts w:ascii="Trebuchet MS" w:hAnsi="Trebuchet MS"/>
        </w:rPr>
      </w:pPr>
      <w:r>
        <w:rPr>
          <w:rFonts w:ascii="Trebuchet MS" w:hAnsi="Trebuchet MS"/>
        </w:rPr>
        <w:t>„</w:t>
      </w:r>
      <w:r w:rsidR="00B15357" w:rsidRPr="00B15357">
        <w:rPr>
          <w:rFonts w:ascii="Trebuchet MS" w:hAnsi="Trebuchet MS"/>
        </w:rPr>
        <w:t>Rozbudowa systemu nadrzędnego i telemetrii 2025-2026 w PGE Energia Ciepła S.A., Oddział w Gorzowie Wielkopolskim.</w:t>
      </w:r>
      <w:r>
        <w:rPr>
          <w:rFonts w:ascii="Trebuchet MS" w:hAnsi="Trebuchet MS"/>
        </w:rPr>
        <w:t>”</w:t>
      </w:r>
    </w:p>
    <w:p w14:paraId="5D6C6C69" w14:textId="77777777" w:rsidR="000E4970" w:rsidRPr="000E4970" w:rsidRDefault="005D2E7E" w:rsidP="000E4970">
      <w:pPr>
        <w:pStyle w:val="tekst"/>
        <w:spacing w:before="720"/>
        <w:jc w:val="center"/>
        <w:rPr>
          <w:rFonts w:ascii="Verdana" w:hAnsi="Verdana"/>
          <w:sz w:val="22"/>
        </w:rPr>
      </w:pPr>
      <w:r w:rsidRPr="004D2A93">
        <w:rPr>
          <w:rFonts w:ascii="Verdana" w:hAnsi="Verdana"/>
          <w:sz w:val="22"/>
        </w:rPr>
        <w:t>Numer Postępowania:</w:t>
      </w:r>
    </w:p>
    <w:p w14:paraId="4592444C" w14:textId="2387CF97" w:rsidR="005D2E7E" w:rsidRPr="004D2A93" w:rsidRDefault="000E4970" w:rsidP="000E4970">
      <w:pPr>
        <w:pStyle w:val="tekst"/>
        <w:spacing w:before="720"/>
        <w:jc w:val="center"/>
        <w:rPr>
          <w:rFonts w:ascii="Verdana" w:hAnsi="Verdana"/>
          <w:sz w:val="22"/>
        </w:rPr>
      </w:pPr>
      <w:r w:rsidRPr="000E4970">
        <w:rPr>
          <w:rFonts w:ascii="Verdana" w:hAnsi="Verdana"/>
          <w:sz w:val="22"/>
        </w:rPr>
        <w:t>POST/PEC/PEC/UZI/00631/2025</w:t>
      </w:r>
      <w:r w:rsidR="005D2E7E">
        <w:rPr>
          <w:rFonts w:ascii="Verdana" w:hAnsi="Verdana"/>
          <w:sz w:val="22"/>
        </w:rPr>
        <w:t xml:space="preserve"> </w:t>
      </w:r>
    </w:p>
    <w:p w14:paraId="335E0278" w14:textId="440A41BE" w:rsidR="005D2E7E" w:rsidRDefault="005D2E7E" w:rsidP="005D2E7E">
      <w:pPr>
        <w:spacing w:before="120" w:after="120"/>
        <w:ind w:right="544"/>
        <w:jc w:val="center"/>
        <w:rPr>
          <w:rFonts w:ascii="Trebuchet MS" w:hAnsi="Trebuchet MS" w:cstheme="minorHAnsi"/>
          <w:color w:val="FF0000"/>
          <w:sz w:val="32"/>
          <w:szCs w:val="32"/>
          <w:u w:val="single"/>
        </w:rPr>
      </w:pPr>
    </w:p>
    <w:p w14:paraId="7B36D987" w14:textId="6D48031A" w:rsidR="005D2E7E" w:rsidRPr="004D2A93" w:rsidRDefault="005D2E7E" w:rsidP="005D2E7E">
      <w:pPr>
        <w:spacing w:before="120" w:after="120"/>
        <w:ind w:right="544"/>
        <w:jc w:val="center"/>
        <w:rPr>
          <w:rFonts w:ascii="Trebuchet MS" w:hAnsi="Trebuchet MS" w:cstheme="minorHAnsi"/>
          <w:color w:val="FF0000"/>
          <w:sz w:val="32"/>
          <w:szCs w:val="32"/>
          <w:u w:val="single"/>
        </w:rPr>
      </w:pPr>
      <w:r w:rsidRPr="004D2A93">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Default="008A3DC6" w:rsidP="005D2E7E">
      <w:pPr>
        <w:jc w:val="center"/>
        <w:rPr>
          <w:rFonts w:ascii="Trebuchet MS" w:hAnsi="Trebuchet MS" w:cstheme="minorHAnsi"/>
          <w:color w:val="FF0000"/>
          <w:sz w:val="32"/>
          <w:szCs w:val="32"/>
          <w:u w:val="single"/>
        </w:rPr>
      </w:pPr>
      <w:r w:rsidRPr="00582CE9">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4D2A93">
        <w:rPr>
          <w:rFonts w:ascii="Trebuchet MS" w:hAnsi="Trebuchet MS" w:cstheme="minorHAnsi"/>
          <w:color w:val="FF0000"/>
          <w:sz w:val="32"/>
          <w:szCs w:val="32"/>
          <w:u w:val="single"/>
        </w:rPr>
        <w:t>Zapoznaj się z punktem 20. SWZ!</w:t>
      </w:r>
    </w:p>
    <w:p w14:paraId="2F2CA38F" w14:textId="741424ED" w:rsidR="008A3DC6" w:rsidRDefault="008A3DC6" w:rsidP="005D2E7E">
      <w:pPr>
        <w:jc w:val="center"/>
        <w:rPr>
          <w:rFonts w:ascii="Trebuchet MS" w:hAnsi="Trebuchet MS" w:cstheme="minorHAnsi"/>
          <w:color w:val="FF0000"/>
          <w:sz w:val="32"/>
          <w:szCs w:val="32"/>
          <w:u w:val="single"/>
        </w:rPr>
      </w:pPr>
    </w:p>
    <w:p w14:paraId="70F6EC1A" w14:textId="77777777" w:rsidR="005D2E7E" w:rsidRDefault="005D2E7E" w:rsidP="005D2E7E">
      <w:pPr>
        <w:rPr>
          <w:rFonts w:ascii="Trebuchet MS" w:eastAsia="Times New Roman" w:hAnsi="Trebuchet MS" w:cstheme="minorHAnsi"/>
          <w:b/>
          <w:iCs/>
          <w:color w:val="1A7466"/>
          <w:kern w:val="28"/>
          <w:sz w:val="28"/>
          <w:szCs w:val="28"/>
          <w:lang w:eastAsia="pl-PL"/>
        </w:rPr>
      </w:pPr>
    </w:p>
    <w:bookmarkStart w:id="18" w:name="_Toc489350382" w:displacedByCustomXml="next"/>
    <w:bookmarkStart w:id="19" w:name="_Toc243294531" w:displacedByCustomXml="next"/>
    <w:bookmarkStart w:id="20" w:name="_Toc43108575" w:displacedByCustomXml="next"/>
    <w:sdt>
      <w:sdtPr>
        <w:rPr>
          <w:rFonts w:ascii="Times New Roman" w:eastAsia="Times New Roman" w:hAnsi="Times New Roman" w:cstheme="minorHAnsi"/>
          <w:b/>
          <w:bCs/>
          <w:kern w:val="28"/>
        </w:rPr>
        <w:id w:val="394333742"/>
        <w:docPartObj>
          <w:docPartGallery w:val="Table of Contents"/>
          <w:docPartUnique/>
        </w:docPartObj>
      </w:sdtPr>
      <w:sdtEndPr>
        <w:rPr>
          <w:rFonts w:ascii="Verdana" w:eastAsiaTheme="minorHAnsi" w:hAnsi="Verdana" w:cstheme="minorBidi"/>
          <w:bCs w:val="0"/>
          <w:kern w:val="0"/>
        </w:rPr>
      </w:sdtEndPr>
      <w:sdtContent>
        <w:p w14:paraId="1DBF9CDA" w14:textId="7DA7611E" w:rsidR="001868FA" w:rsidRPr="008F7D67" w:rsidRDefault="00503D54" w:rsidP="004D2A93">
          <w:pPr>
            <w:spacing w:line="240" w:lineRule="auto"/>
            <w:jc w:val="center"/>
            <w:rPr>
              <w:rFonts w:ascii="Trebuchet MS" w:hAnsi="Trebuchet MS" w:cstheme="minorHAnsi"/>
              <w:b/>
              <w:color w:val="1A7466"/>
              <w:sz w:val="32"/>
              <w:szCs w:val="32"/>
            </w:rPr>
          </w:pPr>
          <w:r w:rsidRPr="008F7D67">
            <w:rPr>
              <w:rFonts w:ascii="Trebuchet MS" w:hAnsi="Trebuchet MS" w:cstheme="minorHAnsi"/>
              <w:b/>
              <w:color w:val="1A7466"/>
              <w:sz w:val="32"/>
              <w:szCs w:val="32"/>
            </w:rPr>
            <w:t>SPIS TREŚCI</w:t>
          </w:r>
        </w:p>
        <w:p w14:paraId="5AF11755" w14:textId="22311A20" w:rsidR="001868FA" w:rsidRPr="004D2A93" w:rsidRDefault="001868FA" w:rsidP="00480EF0">
          <w:pPr>
            <w:pStyle w:val="Spistreci1"/>
            <w:tabs>
              <w:tab w:val="left" w:pos="426"/>
              <w:tab w:val="right" w:leader="dot" w:pos="9915"/>
            </w:tabs>
            <w:rPr>
              <w:rFonts w:eastAsiaTheme="minorEastAsia"/>
              <w:noProof/>
              <w:sz w:val="18"/>
              <w:szCs w:val="18"/>
            </w:rPr>
          </w:pPr>
          <w:r w:rsidRPr="004D2A93">
            <w:lastRenderedPageBreak/>
            <w:fldChar w:fldCharType="begin"/>
          </w:r>
          <w:r w:rsidRPr="003B3CFF">
            <w:instrText xml:space="preserve"> TOC \o "1-3" \h \z \u </w:instrText>
          </w:r>
          <w:r w:rsidRPr="004D2A93">
            <w:fldChar w:fldCharType="separate"/>
          </w:r>
          <w:hyperlink w:anchor="_Toc51165974" w:history="1">
            <w:r w:rsidRPr="004D2A93">
              <w:rPr>
                <w:rStyle w:val="Hipercze"/>
                <w:noProof/>
                <w:sz w:val="18"/>
                <w:szCs w:val="18"/>
              </w:rPr>
              <w:t>1.</w:t>
            </w:r>
            <w:r w:rsidRPr="004D2A93">
              <w:rPr>
                <w:rFonts w:eastAsiaTheme="minorEastAsia"/>
                <w:noProof/>
                <w:sz w:val="18"/>
                <w:szCs w:val="18"/>
              </w:rPr>
              <w:tab/>
            </w:r>
            <w:r w:rsidRPr="004D2A93">
              <w:rPr>
                <w:rStyle w:val="Hipercze"/>
                <w:noProof/>
                <w:sz w:val="18"/>
                <w:szCs w:val="18"/>
              </w:rPr>
              <w:t>ZAMAWIAJĄCY</w:t>
            </w:r>
            <w:r w:rsidRPr="004D2A93">
              <w:rPr>
                <w:noProof/>
                <w:webHidden/>
                <w:sz w:val="18"/>
                <w:szCs w:val="18"/>
              </w:rPr>
              <w:tab/>
            </w:r>
            <w:r w:rsidRPr="004D2A93">
              <w:rPr>
                <w:noProof/>
                <w:webHidden/>
                <w:sz w:val="18"/>
                <w:szCs w:val="18"/>
              </w:rPr>
              <w:fldChar w:fldCharType="begin"/>
            </w:r>
            <w:r w:rsidRPr="004D2A93">
              <w:rPr>
                <w:noProof/>
                <w:webHidden/>
                <w:sz w:val="18"/>
                <w:szCs w:val="18"/>
              </w:rPr>
              <w:instrText xml:space="preserve"> PAGEREF _Toc51165974 \h </w:instrText>
            </w:r>
            <w:r w:rsidRPr="004D2A93">
              <w:rPr>
                <w:noProof/>
                <w:webHidden/>
                <w:sz w:val="18"/>
                <w:szCs w:val="18"/>
              </w:rPr>
            </w:r>
            <w:r w:rsidRPr="004D2A93">
              <w:rPr>
                <w:noProof/>
                <w:webHidden/>
                <w:sz w:val="18"/>
                <w:szCs w:val="18"/>
              </w:rPr>
              <w:fldChar w:fldCharType="separate"/>
            </w:r>
            <w:r w:rsidR="00D73EEB">
              <w:rPr>
                <w:noProof/>
                <w:webHidden/>
                <w:sz w:val="18"/>
                <w:szCs w:val="18"/>
              </w:rPr>
              <w:t>3</w:t>
            </w:r>
            <w:r w:rsidRPr="004D2A93">
              <w:rPr>
                <w:noProof/>
                <w:webHidden/>
                <w:sz w:val="18"/>
                <w:szCs w:val="18"/>
              </w:rPr>
              <w:fldChar w:fldCharType="end"/>
            </w:r>
          </w:hyperlink>
        </w:p>
        <w:p w14:paraId="6E19044C" w14:textId="0C3E137E" w:rsidR="001868FA" w:rsidRPr="004D2A93" w:rsidRDefault="00427ADD" w:rsidP="00480EF0">
          <w:pPr>
            <w:pStyle w:val="Spistreci1"/>
            <w:tabs>
              <w:tab w:val="left" w:pos="426"/>
              <w:tab w:val="right" w:leader="dot" w:pos="9915"/>
            </w:tabs>
            <w:rPr>
              <w:rFonts w:eastAsiaTheme="minorEastAsia"/>
              <w:noProof/>
              <w:sz w:val="18"/>
              <w:szCs w:val="18"/>
            </w:rPr>
          </w:pPr>
          <w:hyperlink w:anchor="_Toc51166001" w:history="1">
            <w:r w:rsidR="001868FA" w:rsidRPr="004D2A93">
              <w:rPr>
                <w:rStyle w:val="Hipercze"/>
                <w:noProof/>
                <w:sz w:val="18"/>
                <w:szCs w:val="18"/>
              </w:rPr>
              <w:t>2.</w:t>
            </w:r>
            <w:r w:rsidR="001868FA" w:rsidRPr="004D2A93">
              <w:rPr>
                <w:rFonts w:eastAsiaTheme="minorEastAsia"/>
                <w:noProof/>
                <w:sz w:val="18"/>
                <w:szCs w:val="18"/>
              </w:rPr>
              <w:tab/>
            </w:r>
            <w:r w:rsidR="001868FA" w:rsidRPr="004D2A93">
              <w:rPr>
                <w:rStyle w:val="Hipercze"/>
                <w:noProof/>
                <w:sz w:val="18"/>
                <w:szCs w:val="18"/>
              </w:rPr>
              <w:t>INFORMACJE O SPOSOBIE KOMUNIKACJI Z WYKONAWCAMI</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_Toc51166001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3</w:t>
            </w:r>
            <w:r w:rsidR="001868FA" w:rsidRPr="004D2A93">
              <w:rPr>
                <w:noProof/>
                <w:webHidden/>
                <w:sz w:val="18"/>
                <w:szCs w:val="18"/>
              </w:rPr>
              <w:fldChar w:fldCharType="end"/>
            </w:r>
          </w:hyperlink>
        </w:p>
        <w:p w14:paraId="50C6D171" w14:textId="46E10D59" w:rsidR="001868FA" w:rsidRPr="004D2A93" w:rsidRDefault="00427ADD" w:rsidP="00480EF0">
          <w:pPr>
            <w:pStyle w:val="Spistreci1"/>
            <w:tabs>
              <w:tab w:val="left" w:pos="426"/>
              <w:tab w:val="right" w:leader="dot" w:pos="9915"/>
            </w:tabs>
            <w:rPr>
              <w:rFonts w:eastAsiaTheme="minorEastAsia"/>
              <w:noProof/>
              <w:sz w:val="18"/>
              <w:szCs w:val="18"/>
            </w:rPr>
          </w:pPr>
          <w:hyperlink w:anchor="_Toc51166022" w:history="1">
            <w:r w:rsidR="001868FA" w:rsidRPr="004D2A93">
              <w:rPr>
                <w:rStyle w:val="Hipercze"/>
                <w:noProof/>
                <w:sz w:val="18"/>
                <w:szCs w:val="18"/>
              </w:rPr>
              <w:t>3.</w:t>
            </w:r>
            <w:r w:rsidR="001868FA" w:rsidRPr="004D2A93">
              <w:rPr>
                <w:rFonts w:eastAsiaTheme="minorEastAsia"/>
                <w:noProof/>
                <w:sz w:val="18"/>
                <w:szCs w:val="18"/>
              </w:rPr>
              <w:tab/>
            </w:r>
            <w:r w:rsidR="001868FA" w:rsidRPr="004D2A93">
              <w:rPr>
                <w:rStyle w:val="Hipercze"/>
                <w:noProof/>
                <w:sz w:val="18"/>
                <w:szCs w:val="18"/>
              </w:rPr>
              <w:t>TRYB POSTĘPOWANIA, SKRÓTY I DEFINICJE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_Toc51166022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4</w:t>
            </w:r>
            <w:r w:rsidR="001868FA" w:rsidRPr="004D2A93">
              <w:rPr>
                <w:noProof/>
                <w:webHidden/>
                <w:sz w:val="18"/>
                <w:szCs w:val="18"/>
              </w:rPr>
              <w:fldChar w:fldCharType="end"/>
            </w:r>
          </w:hyperlink>
        </w:p>
        <w:p w14:paraId="765DC360" w14:textId="57AF86E5" w:rsidR="001868FA" w:rsidRPr="004D2A93" w:rsidRDefault="00427ADD" w:rsidP="00480EF0">
          <w:pPr>
            <w:pStyle w:val="Spistreci1"/>
            <w:tabs>
              <w:tab w:val="left" w:pos="426"/>
              <w:tab w:val="right" w:leader="dot" w:pos="9915"/>
            </w:tabs>
            <w:rPr>
              <w:rFonts w:eastAsiaTheme="minorEastAsia"/>
              <w:noProof/>
              <w:sz w:val="18"/>
              <w:szCs w:val="18"/>
            </w:rPr>
          </w:pPr>
          <w:hyperlink w:anchor="_Toc51166044" w:history="1">
            <w:r w:rsidR="001868FA" w:rsidRPr="004D2A93">
              <w:rPr>
                <w:rStyle w:val="Hipercze"/>
                <w:noProof/>
                <w:sz w:val="18"/>
                <w:szCs w:val="18"/>
              </w:rPr>
              <w:t>4.</w:t>
            </w:r>
            <w:r w:rsidR="001868FA" w:rsidRPr="004D2A93">
              <w:rPr>
                <w:rFonts w:eastAsiaTheme="minorEastAsia"/>
                <w:noProof/>
                <w:sz w:val="18"/>
                <w:szCs w:val="18"/>
              </w:rPr>
              <w:tab/>
            </w:r>
            <w:r w:rsidR="001868FA" w:rsidRPr="004D2A93">
              <w:rPr>
                <w:rStyle w:val="Hipercze"/>
                <w:noProof/>
                <w:sz w:val="18"/>
                <w:szCs w:val="18"/>
              </w:rPr>
              <w:t>OPIS PRZEDMIOTU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_Toc51166044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6</w:t>
            </w:r>
            <w:r w:rsidR="001868FA" w:rsidRPr="004D2A93">
              <w:rPr>
                <w:noProof/>
                <w:webHidden/>
                <w:sz w:val="18"/>
                <w:szCs w:val="18"/>
              </w:rPr>
              <w:fldChar w:fldCharType="end"/>
            </w:r>
          </w:hyperlink>
        </w:p>
        <w:p w14:paraId="061D263A" w14:textId="676FF5A0" w:rsidR="001868FA" w:rsidRPr="004D2A93" w:rsidRDefault="00427ADD" w:rsidP="00480EF0">
          <w:pPr>
            <w:pStyle w:val="Spistreci1"/>
            <w:tabs>
              <w:tab w:val="left" w:pos="426"/>
              <w:tab w:val="right" w:leader="dot" w:pos="9915"/>
            </w:tabs>
            <w:rPr>
              <w:rFonts w:eastAsiaTheme="minorEastAsia"/>
              <w:noProof/>
              <w:sz w:val="18"/>
              <w:szCs w:val="18"/>
            </w:rPr>
          </w:pPr>
          <w:hyperlink w:anchor="_Toc51166052" w:history="1">
            <w:r w:rsidR="001868FA" w:rsidRPr="004D2A93">
              <w:rPr>
                <w:rStyle w:val="Hipercze"/>
                <w:noProof/>
                <w:sz w:val="18"/>
                <w:szCs w:val="18"/>
              </w:rPr>
              <w:t>5.</w:t>
            </w:r>
            <w:r w:rsidR="001868FA" w:rsidRPr="004D2A93">
              <w:rPr>
                <w:rFonts w:eastAsiaTheme="minorEastAsia"/>
                <w:noProof/>
                <w:sz w:val="18"/>
                <w:szCs w:val="18"/>
              </w:rPr>
              <w:tab/>
            </w:r>
            <w:r w:rsidR="001868FA" w:rsidRPr="004D2A93">
              <w:rPr>
                <w:rStyle w:val="Hipercze"/>
                <w:noProof/>
                <w:sz w:val="18"/>
                <w:szCs w:val="18"/>
              </w:rPr>
              <w:t>OFERTY CZĘŚCIOWE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_Toc51166052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2750255C" w14:textId="1964D121" w:rsidR="001868FA" w:rsidRPr="004D2A93" w:rsidRDefault="00427ADD" w:rsidP="00480EF0">
          <w:pPr>
            <w:pStyle w:val="Spistreci1"/>
            <w:tabs>
              <w:tab w:val="left" w:pos="426"/>
              <w:tab w:val="right" w:leader="dot" w:pos="9915"/>
            </w:tabs>
            <w:rPr>
              <w:rFonts w:eastAsiaTheme="minorEastAsia"/>
              <w:noProof/>
              <w:sz w:val="18"/>
              <w:szCs w:val="18"/>
            </w:rPr>
          </w:pPr>
          <w:hyperlink w:anchor="_Toc51166059" w:history="1">
            <w:r w:rsidR="001868FA" w:rsidRPr="004D2A93">
              <w:rPr>
                <w:rStyle w:val="Hipercze"/>
                <w:noProof/>
                <w:sz w:val="18"/>
                <w:szCs w:val="18"/>
              </w:rPr>
              <w:t>6.</w:t>
            </w:r>
            <w:r w:rsidR="001868FA" w:rsidRPr="004D2A93">
              <w:rPr>
                <w:rFonts w:eastAsiaTheme="minorEastAsia"/>
                <w:noProof/>
                <w:sz w:val="18"/>
                <w:szCs w:val="18"/>
              </w:rPr>
              <w:tab/>
            </w:r>
            <w:r w:rsidR="001868FA" w:rsidRPr="004D2A93">
              <w:rPr>
                <w:rStyle w:val="Hipercze"/>
                <w:noProof/>
                <w:sz w:val="18"/>
                <w:szCs w:val="18"/>
              </w:rPr>
              <w:t>OFERTY WARIANTOWE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_Toc51166059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48B60D4B" w14:textId="5D216966" w:rsidR="001868FA" w:rsidRPr="004D2A93" w:rsidRDefault="00427ADD" w:rsidP="00480EF0">
          <w:pPr>
            <w:pStyle w:val="Spistreci1"/>
            <w:tabs>
              <w:tab w:val="left" w:pos="426"/>
              <w:tab w:val="right" w:leader="dot" w:pos="9915"/>
            </w:tabs>
            <w:rPr>
              <w:rFonts w:eastAsiaTheme="minorEastAsia"/>
              <w:noProof/>
              <w:sz w:val="18"/>
              <w:szCs w:val="18"/>
            </w:rPr>
          </w:pPr>
          <w:hyperlink w:anchor="_Toc51166065" w:history="1">
            <w:r w:rsidR="001868FA" w:rsidRPr="004D2A93">
              <w:rPr>
                <w:rStyle w:val="Hipercze"/>
                <w:noProof/>
                <w:sz w:val="18"/>
                <w:szCs w:val="18"/>
              </w:rPr>
              <w:t>7.</w:t>
            </w:r>
            <w:r w:rsidR="001868FA" w:rsidRPr="004D2A93">
              <w:rPr>
                <w:rFonts w:eastAsiaTheme="minorEastAsia"/>
                <w:noProof/>
                <w:sz w:val="18"/>
                <w:szCs w:val="18"/>
              </w:rPr>
              <w:tab/>
            </w:r>
            <w:r w:rsidR="001868FA" w:rsidRPr="004D2A93">
              <w:rPr>
                <w:rStyle w:val="Hipercze"/>
                <w:noProof/>
                <w:sz w:val="18"/>
                <w:szCs w:val="18"/>
              </w:rPr>
              <w:t>UMOWA RAMOWA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_Toc51166065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0B28CC0B" w14:textId="468F3BAF" w:rsidR="001868FA" w:rsidRPr="004D2A93" w:rsidRDefault="00427ADD" w:rsidP="00480EF0">
          <w:pPr>
            <w:pStyle w:val="Spistreci1"/>
            <w:tabs>
              <w:tab w:val="left" w:pos="426"/>
              <w:tab w:val="right" w:leader="dot" w:pos="9915"/>
            </w:tabs>
            <w:rPr>
              <w:rFonts w:eastAsiaTheme="minorEastAsia"/>
              <w:noProof/>
              <w:sz w:val="18"/>
              <w:szCs w:val="18"/>
            </w:rPr>
          </w:pPr>
          <w:hyperlink w:anchor="_Toc51166070" w:history="1">
            <w:r w:rsidR="001868FA" w:rsidRPr="004D2A93">
              <w:rPr>
                <w:rStyle w:val="Hipercze"/>
                <w:noProof/>
                <w:sz w:val="18"/>
                <w:szCs w:val="18"/>
              </w:rPr>
              <w:t>8.</w:t>
            </w:r>
            <w:r w:rsidR="001868FA" w:rsidRPr="004D2A93">
              <w:rPr>
                <w:rFonts w:eastAsiaTheme="minorEastAsia"/>
                <w:noProof/>
                <w:sz w:val="18"/>
                <w:szCs w:val="18"/>
              </w:rPr>
              <w:tab/>
            </w:r>
            <w:r w:rsidR="001868FA" w:rsidRPr="004D2A93">
              <w:rPr>
                <w:rStyle w:val="Hipercze"/>
                <w:noProof/>
                <w:sz w:val="18"/>
                <w:szCs w:val="18"/>
              </w:rPr>
              <w:t>INFORMACJA O PRAWIE OPCJI lub O ZAMÓWIENIACH PODOBNYCH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_Toc51166070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372874A6" w14:textId="70EB19BE" w:rsidR="001868FA" w:rsidRPr="004D2A93" w:rsidRDefault="00427ADD" w:rsidP="00480EF0">
          <w:pPr>
            <w:pStyle w:val="Spistreci1"/>
            <w:tabs>
              <w:tab w:val="left" w:pos="426"/>
              <w:tab w:val="right" w:leader="dot" w:pos="9915"/>
            </w:tabs>
            <w:rPr>
              <w:rFonts w:eastAsiaTheme="minorEastAsia"/>
              <w:noProof/>
              <w:sz w:val="18"/>
              <w:szCs w:val="18"/>
            </w:rPr>
          </w:pPr>
          <w:hyperlink w:anchor="_Toc51166077" w:history="1">
            <w:r w:rsidR="001868FA" w:rsidRPr="004D2A93">
              <w:rPr>
                <w:rStyle w:val="Hipercze"/>
                <w:noProof/>
                <w:sz w:val="18"/>
                <w:szCs w:val="18"/>
              </w:rPr>
              <w:t>9.</w:t>
            </w:r>
            <w:r w:rsidR="001868FA" w:rsidRPr="004D2A93">
              <w:rPr>
                <w:rFonts w:eastAsiaTheme="minorEastAsia"/>
                <w:noProof/>
                <w:sz w:val="18"/>
                <w:szCs w:val="18"/>
              </w:rPr>
              <w:tab/>
            </w:r>
            <w:r w:rsidR="001868FA" w:rsidRPr="004D2A93">
              <w:rPr>
                <w:rStyle w:val="Hipercze"/>
                <w:noProof/>
                <w:sz w:val="18"/>
                <w:szCs w:val="18"/>
              </w:rPr>
              <w:t xml:space="preserve">MIEJSCE REALIZACJI ZAMÓWIENIA </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_Toc51166077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260FD60E" w14:textId="023F17C9" w:rsidR="001868FA" w:rsidRPr="004D2A93" w:rsidRDefault="00427ADD" w:rsidP="00480EF0">
          <w:pPr>
            <w:pStyle w:val="Spistreci1"/>
            <w:tabs>
              <w:tab w:val="left" w:pos="426"/>
              <w:tab w:val="right" w:leader="dot" w:pos="9915"/>
            </w:tabs>
            <w:rPr>
              <w:rFonts w:eastAsiaTheme="minorEastAsia"/>
              <w:noProof/>
              <w:sz w:val="18"/>
              <w:szCs w:val="18"/>
            </w:rPr>
          </w:pPr>
          <w:hyperlink w:anchor="_Toc51166094" w:history="1">
            <w:r w:rsidR="001868FA" w:rsidRPr="004D2A93">
              <w:rPr>
                <w:rStyle w:val="Hipercze"/>
                <w:noProof/>
                <w:sz w:val="18"/>
                <w:szCs w:val="18"/>
              </w:rPr>
              <w:t>10.</w:t>
            </w:r>
            <w:r w:rsidR="001868FA" w:rsidRPr="004D2A93">
              <w:rPr>
                <w:rFonts w:eastAsiaTheme="minorEastAsia"/>
                <w:noProof/>
                <w:sz w:val="18"/>
                <w:szCs w:val="18"/>
              </w:rPr>
              <w:tab/>
            </w:r>
            <w:r w:rsidR="001868FA" w:rsidRPr="004D2A93">
              <w:rPr>
                <w:rStyle w:val="Hipercze"/>
                <w:noProof/>
                <w:sz w:val="18"/>
                <w:szCs w:val="18"/>
              </w:rPr>
              <w:t>TERMIN WYKONANIA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_Toc51166094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48939115" w14:textId="57273E3F" w:rsidR="001868FA" w:rsidRPr="004D2A93" w:rsidRDefault="00427ADD" w:rsidP="00480EF0">
          <w:pPr>
            <w:pStyle w:val="Spistreci1"/>
            <w:tabs>
              <w:tab w:val="left" w:pos="426"/>
              <w:tab w:val="right" w:leader="dot" w:pos="9915"/>
            </w:tabs>
            <w:rPr>
              <w:rFonts w:eastAsiaTheme="minorEastAsia"/>
              <w:noProof/>
              <w:sz w:val="18"/>
              <w:szCs w:val="18"/>
            </w:rPr>
          </w:pPr>
          <w:hyperlink w:anchor="_Toc51166097" w:history="1">
            <w:r w:rsidR="001868FA" w:rsidRPr="004D2A93">
              <w:rPr>
                <w:rStyle w:val="Hipercze"/>
                <w:noProof/>
                <w:sz w:val="18"/>
                <w:szCs w:val="18"/>
              </w:rPr>
              <w:t>11.</w:t>
            </w:r>
            <w:r w:rsidR="001868FA" w:rsidRPr="004D2A93">
              <w:rPr>
                <w:rFonts w:eastAsiaTheme="minorEastAsia"/>
                <w:noProof/>
                <w:sz w:val="18"/>
                <w:szCs w:val="18"/>
              </w:rPr>
              <w:tab/>
            </w:r>
            <w:r w:rsidR="001868FA" w:rsidRPr="004D2A93">
              <w:rPr>
                <w:rStyle w:val="Hipercze"/>
                <w:noProof/>
                <w:sz w:val="18"/>
                <w:szCs w:val="18"/>
              </w:rPr>
              <w:t xml:space="preserve">WIZJA LOKALNA </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_Toc51166097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7</w:t>
            </w:r>
            <w:r w:rsidR="001868FA" w:rsidRPr="004D2A93">
              <w:rPr>
                <w:noProof/>
                <w:webHidden/>
                <w:sz w:val="18"/>
                <w:szCs w:val="18"/>
              </w:rPr>
              <w:fldChar w:fldCharType="end"/>
            </w:r>
          </w:hyperlink>
        </w:p>
        <w:p w14:paraId="60319CBB" w14:textId="6CBE9F9D" w:rsidR="001868FA" w:rsidRPr="004D2A93" w:rsidRDefault="00427ADD" w:rsidP="00480EF0">
          <w:pPr>
            <w:pStyle w:val="Spistreci1"/>
            <w:tabs>
              <w:tab w:val="left" w:pos="426"/>
              <w:tab w:val="right" w:leader="dot" w:pos="9915"/>
            </w:tabs>
            <w:rPr>
              <w:rFonts w:eastAsiaTheme="minorEastAsia"/>
              <w:noProof/>
              <w:sz w:val="18"/>
              <w:szCs w:val="18"/>
            </w:rPr>
          </w:pPr>
          <w:hyperlink w:anchor="_Toc51166151" w:history="1">
            <w:r w:rsidR="001868FA" w:rsidRPr="004D2A93">
              <w:rPr>
                <w:rStyle w:val="Hipercze"/>
                <w:noProof/>
                <w:sz w:val="18"/>
                <w:szCs w:val="18"/>
              </w:rPr>
              <w:t>12.</w:t>
            </w:r>
            <w:r w:rsidR="001868FA" w:rsidRPr="004D2A93">
              <w:rPr>
                <w:rFonts w:eastAsiaTheme="minorEastAsia"/>
                <w:noProof/>
                <w:sz w:val="18"/>
                <w:szCs w:val="18"/>
              </w:rPr>
              <w:tab/>
            </w:r>
            <w:r w:rsidR="001868FA" w:rsidRPr="004D2A93">
              <w:rPr>
                <w:rStyle w:val="Hipercze"/>
                <w:noProof/>
                <w:sz w:val="18"/>
                <w:szCs w:val="18"/>
              </w:rPr>
              <w:t>INFORMACJA O STOSOWANIU ODWRÓCONEJ KOLEJNOŚCI OCENY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_Toc51166151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8</w:t>
            </w:r>
            <w:r w:rsidR="001868FA" w:rsidRPr="004D2A93">
              <w:rPr>
                <w:noProof/>
                <w:webHidden/>
                <w:sz w:val="18"/>
                <w:szCs w:val="18"/>
              </w:rPr>
              <w:fldChar w:fldCharType="end"/>
            </w:r>
          </w:hyperlink>
        </w:p>
        <w:p w14:paraId="6A56A46C" w14:textId="21C91408" w:rsidR="001868FA" w:rsidRPr="004D2A93" w:rsidRDefault="00427ADD" w:rsidP="00480EF0">
          <w:pPr>
            <w:pStyle w:val="Spistreci1"/>
            <w:tabs>
              <w:tab w:val="left" w:pos="426"/>
              <w:tab w:val="right" w:leader="dot" w:pos="9915"/>
            </w:tabs>
            <w:rPr>
              <w:rFonts w:eastAsiaTheme="minorEastAsia"/>
              <w:noProof/>
              <w:sz w:val="18"/>
              <w:szCs w:val="18"/>
            </w:rPr>
          </w:pPr>
          <w:hyperlink w:anchor="_Toc51166153" w:history="1">
            <w:r w:rsidR="001868FA" w:rsidRPr="004D2A93">
              <w:rPr>
                <w:rStyle w:val="Hipercze"/>
                <w:noProof/>
                <w:sz w:val="18"/>
                <w:szCs w:val="18"/>
              </w:rPr>
              <w:t>13.</w:t>
            </w:r>
            <w:r w:rsidR="001868FA" w:rsidRPr="004D2A93">
              <w:rPr>
                <w:rFonts w:eastAsiaTheme="minorEastAsia"/>
                <w:noProof/>
                <w:sz w:val="18"/>
                <w:szCs w:val="18"/>
              </w:rPr>
              <w:tab/>
            </w:r>
            <w:r w:rsidR="001868FA" w:rsidRPr="004D2A93">
              <w:rPr>
                <w:rStyle w:val="Hipercze"/>
                <w:noProof/>
                <w:sz w:val="18"/>
                <w:szCs w:val="18"/>
              </w:rPr>
              <w:t>PODWYKONAWCY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_Toc51166153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8</w:t>
            </w:r>
            <w:r w:rsidR="001868FA" w:rsidRPr="004D2A93">
              <w:rPr>
                <w:noProof/>
                <w:webHidden/>
                <w:sz w:val="18"/>
                <w:szCs w:val="18"/>
              </w:rPr>
              <w:fldChar w:fldCharType="end"/>
            </w:r>
          </w:hyperlink>
        </w:p>
        <w:p w14:paraId="18EEB20E" w14:textId="65A326C3" w:rsidR="001868FA" w:rsidRPr="004D2A93" w:rsidRDefault="00427ADD" w:rsidP="00480EF0">
          <w:pPr>
            <w:pStyle w:val="Spistreci1"/>
            <w:tabs>
              <w:tab w:val="left" w:pos="426"/>
              <w:tab w:val="right" w:leader="dot" w:pos="9915"/>
            </w:tabs>
            <w:rPr>
              <w:rFonts w:eastAsiaTheme="minorEastAsia"/>
              <w:noProof/>
              <w:sz w:val="18"/>
              <w:szCs w:val="18"/>
            </w:rPr>
          </w:pPr>
          <w:hyperlink w:anchor="_Toc51166162" w:history="1">
            <w:r w:rsidR="001868FA" w:rsidRPr="004D2A93">
              <w:rPr>
                <w:rStyle w:val="Hipercze"/>
                <w:noProof/>
                <w:sz w:val="18"/>
                <w:szCs w:val="18"/>
              </w:rPr>
              <w:t>14.</w:t>
            </w:r>
            <w:r w:rsidR="001868FA" w:rsidRPr="004D2A93">
              <w:rPr>
                <w:rFonts w:eastAsiaTheme="minorEastAsia"/>
                <w:noProof/>
                <w:sz w:val="18"/>
                <w:szCs w:val="18"/>
              </w:rPr>
              <w:tab/>
            </w:r>
            <w:r w:rsidR="001868FA" w:rsidRPr="004D2A93">
              <w:rPr>
                <w:rStyle w:val="Hipercze"/>
                <w:noProof/>
                <w:sz w:val="18"/>
                <w:szCs w:val="18"/>
              </w:rPr>
              <w:t>WYKONAWCY WSPÓLNIE UBIEGAJĄCY SIĘ O ZAMÓWIENIE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_Toc51166162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9</w:t>
            </w:r>
            <w:r w:rsidR="001868FA" w:rsidRPr="004D2A93">
              <w:rPr>
                <w:noProof/>
                <w:webHidden/>
                <w:sz w:val="18"/>
                <w:szCs w:val="18"/>
              </w:rPr>
              <w:fldChar w:fldCharType="end"/>
            </w:r>
          </w:hyperlink>
        </w:p>
        <w:p w14:paraId="18318F5E" w14:textId="575E2A0A" w:rsidR="001868FA" w:rsidRPr="004D2A93" w:rsidRDefault="00427ADD" w:rsidP="00480EF0">
          <w:pPr>
            <w:pStyle w:val="Spistreci1"/>
            <w:tabs>
              <w:tab w:val="left" w:pos="426"/>
              <w:tab w:val="right" w:leader="dot" w:pos="9915"/>
            </w:tabs>
            <w:rPr>
              <w:rFonts w:eastAsiaTheme="minorEastAsia"/>
              <w:noProof/>
              <w:sz w:val="18"/>
              <w:szCs w:val="18"/>
            </w:rPr>
          </w:pPr>
          <w:hyperlink w:anchor="_Toc51166170" w:history="1">
            <w:r w:rsidR="001868FA" w:rsidRPr="004D2A93">
              <w:rPr>
                <w:rStyle w:val="Hipercze"/>
                <w:noProof/>
                <w:sz w:val="18"/>
                <w:szCs w:val="18"/>
              </w:rPr>
              <w:t>15.</w:t>
            </w:r>
            <w:r w:rsidR="001868FA" w:rsidRPr="004D2A93">
              <w:rPr>
                <w:rFonts w:eastAsiaTheme="minorEastAsia"/>
                <w:noProof/>
                <w:sz w:val="18"/>
                <w:szCs w:val="18"/>
              </w:rPr>
              <w:tab/>
            </w:r>
            <w:r w:rsidR="001868FA" w:rsidRPr="004D2A93">
              <w:rPr>
                <w:rStyle w:val="Hipercze"/>
                <w:noProof/>
                <w:sz w:val="18"/>
                <w:szCs w:val="18"/>
              </w:rPr>
              <w:t>WARUNKI UDZIAŁU W POSTĘPOWANIU ORAZ PODSTAWY WYKLUCZENIA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_Toc51166170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9</w:t>
            </w:r>
            <w:r w:rsidR="001868FA" w:rsidRPr="004D2A93">
              <w:rPr>
                <w:noProof/>
                <w:webHidden/>
                <w:sz w:val="18"/>
                <w:szCs w:val="18"/>
              </w:rPr>
              <w:fldChar w:fldCharType="end"/>
            </w:r>
          </w:hyperlink>
        </w:p>
        <w:p w14:paraId="4055B92E" w14:textId="05201B43" w:rsidR="001868FA" w:rsidRPr="004D2A93" w:rsidRDefault="00427ADD" w:rsidP="00480EF0">
          <w:pPr>
            <w:pStyle w:val="Spistreci1"/>
            <w:tabs>
              <w:tab w:val="left" w:pos="426"/>
              <w:tab w:val="right" w:leader="dot" w:pos="9915"/>
            </w:tabs>
            <w:rPr>
              <w:rFonts w:eastAsiaTheme="minorEastAsia"/>
              <w:noProof/>
              <w:sz w:val="18"/>
              <w:szCs w:val="18"/>
            </w:rPr>
          </w:pPr>
          <w:hyperlink w:anchor="_Toc51166247" w:history="1">
            <w:r w:rsidR="001868FA" w:rsidRPr="004D2A93">
              <w:rPr>
                <w:rStyle w:val="Hipercze"/>
                <w:noProof/>
                <w:sz w:val="18"/>
                <w:szCs w:val="18"/>
              </w:rPr>
              <w:t>16.</w:t>
            </w:r>
            <w:r w:rsidR="001868FA" w:rsidRPr="004D2A93">
              <w:rPr>
                <w:rFonts w:eastAsiaTheme="minorEastAsia"/>
                <w:noProof/>
                <w:sz w:val="18"/>
                <w:szCs w:val="18"/>
              </w:rPr>
              <w:tab/>
            </w:r>
            <w:r w:rsidR="001868FA" w:rsidRPr="004D2A93">
              <w:rPr>
                <w:rStyle w:val="Hipercze"/>
                <w:noProof/>
                <w:sz w:val="18"/>
                <w:szCs w:val="18"/>
              </w:rPr>
              <w:t>KORZYSTANIE Z PODMIOTÓW UDOSTĘPNIAJĄCYCH ZASOBY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_Toc51166247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11</w:t>
            </w:r>
            <w:r w:rsidR="001868FA" w:rsidRPr="004D2A93">
              <w:rPr>
                <w:noProof/>
                <w:webHidden/>
                <w:sz w:val="18"/>
                <w:szCs w:val="18"/>
              </w:rPr>
              <w:fldChar w:fldCharType="end"/>
            </w:r>
          </w:hyperlink>
        </w:p>
        <w:p w14:paraId="33ADDDBF" w14:textId="30DAA886" w:rsidR="001868FA" w:rsidRPr="004D2A93" w:rsidRDefault="00427ADD" w:rsidP="00480EF0">
          <w:pPr>
            <w:pStyle w:val="Spistreci1"/>
            <w:tabs>
              <w:tab w:val="left" w:pos="426"/>
              <w:tab w:val="right" w:leader="dot" w:pos="9915"/>
            </w:tabs>
            <w:ind w:left="851" w:hanging="851"/>
            <w:rPr>
              <w:rFonts w:eastAsiaTheme="minorEastAsia"/>
              <w:noProof/>
              <w:sz w:val="18"/>
              <w:szCs w:val="18"/>
            </w:rPr>
          </w:pPr>
          <w:hyperlink w:anchor="_Toc51166259" w:history="1">
            <w:r w:rsidR="001868FA" w:rsidRPr="004D2A93">
              <w:rPr>
                <w:rStyle w:val="Hipercze"/>
                <w:noProof/>
                <w:sz w:val="18"/>
                <w:szCs w:val="18"/>
              </w:rPr>
              <w:t>17.</w:t>
            </w:r>
            <w:r w:rsidR="001868FA" w:rsidRPr="004D2A93">
              <w:rPr>
                <w:rFonts w:eastAsiaTheme="minorEastAsia"/>
                <w:noProof/>
                <w:sz w:val="18"/>
                <w:szCs w:val="18"/>
              </w:rPr>
              <w:tab/>
            </w:r>
            <w:r w:rsidR="001868FA" w:rsidRPr="004D2A93">
              <w:rPr>
                <w:rStyle w:val="Hipercze"/>
                <w:noProof/>
                <w:sz w:val="18"/>
                <w:szCs w:val="18"/>
              </w:rPr>
              <w:t>WYKAZ PODMIOTOWYCH I PRZEDMIOTOWYCH ŚRODKÓW DOWODOWYCH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_Toc51166259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12</w:t>
            </w:r>
            <w:r w:rsidR="001868FA" w:rsidRPr="004D2A93">
              <w:rPr>
                <w:noProof/>
                <w:webHidden/>
                <w:sz w:val="18"/>
                <w:szCs w:val="18"/>
              </w:rPr>
              <w:fldChar w:fldCharType="end"/>
            </w:r>
          </w:hyperlink>
        </w:p>
        <w:p w14:paraId="3020BF88" w14:textId="77AEA5B0" w:rsidR="001868FA" w:rsidRPr="004D2A93" w:rsidRDefault="00427ADD" w:rsidP="00480EF0">
          <w:pPr>
            <w:pStyle w:val="Spistreci1"/>
            <w:tabs>
              <w:tab w:val="left" w:pos="426"/>
              <w:tab w:val="right" w:leader="dot" w:pos="9915"/>
            </w:tabs>
            <w:rPr>
              <w:rFonts w:eastAsiaTheme="minorEastAsia"/>
              <w:noProof/>
              <w:sz w:val="18"/>
              <w:szCs w:val="18"/>
            </w:rPr>
          </w:pPr>
          <w:hyperlink w:anchor="_Toc51166322" w:history="1">
            <w:r w:rsidR="001868FA" w:rsidRPr="004D2A93">
              <w:rPr>
                <w:rStyle w:val="Hipercze"/>
                <w:noProof/>
                <w:sz w:val="18"/>
                <w:szCs w:val="18"/>
              </w:rPr>
              <w:t>18.</w:t>
            </w:r>
            <w:r w:rsidR="001868FA" w:rsidRPr="004D2A93">
              <w:rPr>
                <w:rFonts w:eastAsiaTheme="minorEastAsia"/>
                <w:noProof/>
                <w:sz w:val="18"/>
                <w:szCs w:val="18"/>
              </w:rPr>
              <w:tab/>
            </w:r>
            <w:r w:rsidR="001868FA" w:rsidRPr="004D2A93">
              <w:rPr>
                <w:rStyle w:val="Hipercze"/>
                <w:noProof/>
                <w:sz w:val="18"/>
                <w:szCs w:val="18"/>
              </w:rPr>
              <w:t>WYMAGANIA DOTYCZĄCE WADIUM</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_Toc51166322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16</w:t>
            </w:r>
            <w:r w:rsidR="001868FA" w:rsidRPr="004D2A93">
              <w:rPr>
                <w:noProof/>
                <w:webHidden/>
                <w:sz w:val="18"/>
                <w:szCs w:val="18"/>
              </w:rPr>
              <w:fldChar w:fldCharType="end"/>
            </w:r>
          </w:hyperlink>
        </w:p>
        <w:p w14:paraId="73608165" w14:textId="535FC619" w:rsidR="001868FA" w:rsidRPr="004D2A93" w:rsidRDefault="00427ADD" w:rsidP="00480EF0">
          <w:pPr>
            <w:pStyle w:val="Spistreci1"/>
            <w:tabs>
              <w:tab w:val="left" w:pos="426"/>
              <w:tab w:val="right" w:leader="dot" w:pos="9915"/>
            </w:tabs>
            <w:rPr>
              <w:rFonts w:eastAsiaTheme="minorEastAsia"/>
              <w:noProof/>
              <w:sz w:val="18"/>
              <w:szCs w:val="18"/>
            </w:rPr>
          </w:pPr>
          <w:hyperlink w:anchor="_Toc51166340" w:history="1">
            <w:r w:rsidR="001868FA" w:rsidRPr="004D2A93">
              <w:rPr>
                <w:rStyle w:val="Hipercze"/>
                <w:noProof/>
                <w:sz w:val="18"/>
                <w:szCs w:val="18"/>
              </w:rPr>
              <w:t>19.</w:t>
            </w:r>
            <w:r w:rsidR="001868FA" w:rsidRPr="004D2A93">
              <w:rPr>
                <w:rFonts w:eastAsiaTheme="minorEastAsia"/>
                <w:noProof/>
                <w:sz w:val="18"/>
                <w:szCs w:val="18"/>
              </w:rPr>
              <w:tab/>
            </w:r>
            <w:r w:rsidR="001868FA" w:rsidRPr="004D2A93">
              <w:rPr>
                <w:rStyle w:val="Hipercze"/>
                <w:noProof/>
                <w:sz w:val="18"/>
                <w:szCs w:val="18"/>
              </w:rPr>
              <w:t>TERMIN ZWIĄZANIA OFERTĄ</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_Toc51166340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16</w:t>
            </w:r>
            <w:r w:rsidR="001868FA" w:rsidRPr="004D2A93">
              <w:rPr>
                <w:noProof/>
                <w:webHidden/>
                <w:sz w:val="18"/>
                <w:szCs w:val="18"/>
              </w:rPr>
              <w:fldChar w:fldCharType="end"/>
            </w:r>
          </w:hyperlink>
        </w:p>
        <w:p w14:paraId="5850FA59" w14:textId="4D2D88A4" w:rsidR="001868FA" w:rsidRPr="004D2A93" w:rsidRDefault="00427ADD" w:rsidP="00480EF0">
          <w:pPr>
            <w:pStyle w:val="Spistreci1"/>
            <w:tabs>
              <w:tab w:val="left" w:pos="426"/>
              <w:tab w:val="right" w:leader="dot" w:pos="9915"/>
            </w:tabs>
            <w:rPr>
              <w:rFonts w:eastAsiaTheme="minorEastAsia"/>
              <w:noProof/>
              <w:sz w:val="18"/>
              <w:szCs w:val="18"/>
            </w:rPr>
          </w:pPr>
          <w:hyperlink w:anchor="_Toc51166345" w:history="1">
            <w:r w:rsidR="001868FA" w:rsidRPr="004D2A93">
              <w:rPr>
                <w:rStyle w:val="Hipercze"/>
                <w:noProof/>
                <w:sz w:val="18"/>
                <w:szCs w:val="18"/>
              </w:rPr>
              <w:t>20.</w:t>
            </w:r>
            <w:r w:rsidR="001868FA" w:rsidRPr="004D2A93">
              <w:rPr>
                <w:rFonts w:eastAsiaTheme="minorEastAsia"/>
                <w:noProof/>
                <w:sz w:val="18"/>
                <w:szCs w:val="18"/>
              </w:rPr>
              <w:tab/>
            </w:r>
            <w:r w:rsidR="001868FA" w:rsidRPr="004D2A93">
              <w:rPr>
                <w:rStyle w:val="Hipercze"/>
                <w:noProof/>
                <w:sz w:val="18"/>
                <w:szCs w:val="18"/>
              </w:rPr>
              <w:t>OPIS SPOSOBU PRZYGOTOWANIA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_Toc51166345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16</w:t>
            </w:r>
            <w:r w:rsidR="001868FA" w:rsidRPr="004D2A93">
              <w:rPr>
                <w:noProof/>
                <w:webHidden/>
                <w:sz w:val="18"/>
                <w:szCs w:val="18"/>
              </w:rPr>
              <w:fldChar w:fldCharType="end"/>
            </w:r>
          </w:hyperlink>
        </w:p>
        <w:p w14:paraId="35A10F82" w14:textId="33E8BD19" w:rsidR="001868FA" w:rsidRPr="004D2A93" w:rsidRDefault="00427ADD" w:rsidP="00480EF0">
          <w:pPr>
            <w:pStyle w:val="Spistreci1"/>
            <w:tabs>
              <w:tab w:val="left" w:pos="426"/>
              <w:tab w:val="right" w:leader="dot" w:pos="9915"/>
            </w:tabs>
            <w:rPr>
              <w:rFonts w:eastAsiaTheme="minorEastAsia"/>
              <w:noProof/>
              <w:sz w:val="18"/>
              <w:szCs w:val="18"/>
            </w:rPr>
          </w:pPr>
          <w:hyperlink w:anchor="_Toc51166366" w:history="1">
            <w:r w:rsidR="001868FA" w:rsidRPr="004D2A93">
              <w:rPr>
                <w:rStyle w:val="Hipercze"/>
                <w:noProof/>
                <w:sz w:val="18"/>
                <w:szCs w:val="18"/>
              </w:rPr>
              <w:t>21.</w:t>
            </w:r>
            <w:r w:rsidR="001868FA" w:rsidRPr="004D2A93">
              <w:rPr>
                <w:rFonts w:eastAsiaTheme="minorEastAsia"/>
                <w:noProof/>
                <w:sz w:val="18"/>
                <w:szCs w:val="18"/>
              </w:rPr>
              <w:tab/>
            </w:r>
            <w:r w:rsidR="001868FA" w:rsidRPr="004D2A93">
              <w:rPr>
                <w:rStyle w:val="Hipercze"/>
                <w:noProof/>
                <w:sz w:val="18"/>
                <w:szCs w:val="18"/>
              </w:rPr>
              <w:t>INSTRUKCJA ZŁOŻENIA “JEDZ”</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_Toc51166366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18</w:t>
            </w:r>
            <w:r w:rsidR="001868FA" w:rsidRPr="004D2A93">
              <w:rPr>
                <w:noProof/>
                <w:webHidden/>
                <w:sz w:val="18"/>
                <w:szCs w:val="18"/>
              </w:rPr>
              <w:fldChar w:fldCharType="end"/>
            </w:r>
          </w:hyperlink>
        </w:p>
        <w:p w14:paraId="7EDCCCA2" w14:textId="7AE53C41" w:rsidR="001868FA" w:rsidRPr="004D2A93" w:rsidRDefault="00427ADD" w:rsidP="00480EF0">
          <w:pPr>
            <w:pStyle w:val="Spistreci1"/>
            <w:tabs>
              <w:tab w:val="left" w:pos="426"/>
              <w:tab w:val="right" w:leader="dot" w:pos="9915"/>
            </w:tabs>
            <w:rPr>
              <w:rFonts w:eastAsiaTheme="minorEastAsia"/>
              <w:noProof/>
              <w:sz w:val="18"/>
              <w:szCs w:val="18"/>
            </w:rPr>
          </w:pPr>
          <w:hyperlink w:anchor="_Toc51166373" w:history="1">
            <w:r w:rsidR="001868FA" w:rsidRPr="004D2A93">
              <w:rPr>
                <w:rStyle w:val="Hipercze"/>
                <w:noProof/>
                <w:sz w:val="18"/>
                <w:szCs w:val="18"/>
              </w:rPr>
              <w:t>22.</w:t>
            </w:r>
            <w:r w:rsidR="001868FA" w:rsidRPr="004D2A93">
              <w:rPr>
                <w:rFonts w:eastAsiaTheme="minorEastAsia"/>
                <w:noProof/>
                <w:sz w:val="18"/>
                <w:szCs w:val="18"/>
              </w:rPr>
              <w:tab/>
            </w:r>
            <w:r w:rsidR="001868FA" w:rsidRPr="004D2A93">
              <w:rPr>
                <w:rStyle w:val="Hipercze"/>
                <w:noProof/>
                <w:sz w:val="18"/>
                <w:szCs w:val="18"/>
              </w:rPr>
              <w:t>SPOSÓB ORAZ TERMIN SKŁADANIA I OTWARCIA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_Toc51166373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18</w:t>
            </w:r>
            <w:r w:rsidR="001868FA" w:rsidRPr="004D2A93">
              <w:rPr>
                <w:noProof/>
                <w:webHidden/>
                <w:sz w:val="18"/>
                <w:szCs w:val="18"/>
              </w:rPr>
              <w:fldChar w:fldCharType="end"/>
            </w:r>
          </w:hyperlink>
        </w:p>
        <w:p w14:paraId="77A35DF5" w14:textId="503E1130" w:rsidR="001868FA" w:rsidRPr="004D2A93" w:rsidRDefault="00427ADD" w:rsidP="00480EF0">
          <w:pPr>
            <w:pStyle w:val="Spistreci1"/>
            <w:tabs>
              <w:tab w:val="left" w:pos="426"/>
              <w:tab w:val="right" w:leader="dot" w:pos="9915"/>
            </w:tabs>
            <w:rPr>
              <w:rFonts w:eastAsiaTheme="minorEastAsia"/>
              <w:noProof/>
              <w:sz w:val="18"/>
              <w:szCs w:val="18"/>
            </w:rPr>
          </w:pPr>
          <w:hyperlink w:anchor="_Toc51166380" w:history="1">
            <w:r w:rsidR="001868FA" w:rsidRPr="004D2A93">
              <w:rPr>
                <w:rStyle w:val="Hipercze"/>
                <w:noProof/>
                <w:sz w:val="18"/>
                <w:szCs w:val="18"/>
              </w:rPr>
              <w:t>23.</w:t>
            </w:r>
            <w:r w:rsidR="001868FA" w:rsidRPr="004D2A93">
              <w:rPr>
                <w:rFonts w:eastAsiaTheme="minorEastAsia"/>
                <w:noProof/>
                <w:sz w:val="18"/>
                <w:szCs w:val="18"/>
              </w:rPr>
              <w:tab/>
            </w:r>
            <w:r w:rsidR="001868FA" w:rsidRPr="004D2A93">
              <w:rPr>
                <w:rStyle w:val="Hipercze"/>
                <w:noProof/>
                <w:sz w:val="18"/>
                <w:szCs w:val="18"/>
              </w:rPr>
              <w:t>OPIS SPOSOBU OBLICZENIA CENY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_Toc51166380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19</w:t>
            </w:r>
            <w:r w:rsidR="001868FA" w:rsidRPr="004D2A93">
              <w:rPr>
                <w:noProof/>
                <w:webHidden/>
                <w:sz w:val="18"/>
                <w:szCs w:val="18"/>
              </w:rPr>
              <w:fldChar w:fldCharType="end"/>
            </w:r>
          </w:hyperlink>
        </w:p>
        <w:p w14:paraId="51586AA0" w14:textId="6F5D9589" w:rsidR="001868FA" w:rsidRPr="004D2A93" w:rsidRDefault="00427ADD" w:rsidP="00480EF0">
          <w:pPr>
            <w:pStyle w:val="Spistreci1"/>
            <w:tabs>
              <w:tab w:val="left" w:pos="426"/>
              <w:tab w:val="right" w:leader="dot" w:pos="9915"/>
            </w:tabs>
            <w:rPr>
              <w:rFonts w:eastAsiaTheme="minorEastAsia"/>
              <w:noProof/>
              <w:sz w:val="18"/>
              <w:szCs w:val="18"/>
            </w:rPr>
          </w:pPr>
          <w:hyperlink w:anchor="_Toc51166385" w:history="1">
            <w:r w:rsidR="001868FA" w:rsidRPr="004D2A93">
              <w:rPr>
                <w:rStyle w:val="Hipercze"/>
                <w:noProof/>
                <w:sz w:val="18"/>
                <w:szCs w:val="18"/>
              </w:rPr>
              <w:t>24.</w:t>
            </w:r>
            <w:r w:rsidR="001868FA" w:rsidRPr="004D2A93">
              <w:rPr>
                <w:rFonts w:eastAsiaTheme="minorEastAsia"/>
                <w:noProof/>
                <w:sz w:val="18"/>
                <w:szCs w:val="18"/>
              </w:rPr>
              <w:tab/>
            </w:r>
            <w:r w:rsidR="001868FA" w:rsidRPr="004D2A93">
              <w:rPr>
                <w:rStyle w:val="Hipercze"/>
                <w:noProof/>
                <w:sz w:val="18"/>
                <w:szCs w:val="18"/>
              </w:rPr>
              <w:t>OPIS KRYTERIÓW I SPOSÓB OCENY OFERT</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_Toc51166385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19</w:t>
            </w:r>
            <w:r w:rsidR="001868FA" w:rsidRPr="004D2A93">
              <w:rPr>
                <w:noProof/>
                <w:webHidden/>
                <w:sz w:val="18"/>
                <w:szCs w:val="18"/>
              </w:rPr>
              <w:fldChar w:fldCharType="end"/>
            </w:r>
          </w:hyperlink>
        </w:p>
        <w:p w14:paraId="47FF683F" w14:textId="2391A272" w:rsidR="001868FA" w:rsidRPr="004D2A93" w:rsidRDefault="00427ADD" w:rsidP="00480EF0">
          <w:pPr>
            <w:pStyle w:val="Spistreci1"/>
            <w:tabs>
              <w:tab w:val="left" w:pos="426"/>
              <w:tab w:val="right" w:leader="dot" w:pos="9915"/>
            </w:tabs>
            <w:rPr>
              <w:rFonts w:eastAsiaTheme="minorEastAsia"/>
              <w:noProof/>
              <w:sz w:val="18"/>
              <w:szCs w:val="18"/>
            </w:rPr>
          </w:pPr>
          <w:hyperlink w:anchor="_Toc51166399" w:history="1">
            <w:r w:rsidR="001868FA" w:rsidRPr="004D2A93">
              <w:rPr>
                <w:rStyle w:val="Hipercze"/>
                <w:noProof/>
                <w:sz w:val="18"/>
                <w:szCs w:val="18"/>
              </w:rPr>
              <w:t>25.</w:t>
            </w:r>
            <w:r w:rsidR="001868FA" w:rsidRPr="004D2A93">
              <w:rPr>
                <w:rFonts w:eastAsiaTheme="minorEastAsia"/>
                <w:noProof/>
                <w:sz w:val="18"/>
                <w:szCs w:val="18"/>
              </w:rPr>
              <w:tab/>
            </w:r>
            <w:r w:rsidR="001868FA" w:rsidRPr="004D2A93">
              <w:rPr>
                <w:rStyle w:val="Hipercze"/>
                <w:noProof/>
                <w:sz w:val="18"/>
                <w:szCs w:val="18"/>
              </w:rPr>
              <w:t>AUKCJA ELEKTRONICZNA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_Toc51166399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2C4F16D9" w14:textId="34D02664" w:rsidR="001868FA" w:rsidRPr="004D2A93" w:rsidRDefault="00427ADD" w:rsidP="00480EF0">
          <w:pPr>
            <w:pStyle w:val="Spistreci1"/>
            <w:tabs>
              <w:tab w:val="left" w:pos="426"/>
              <w:tab w:val="right" w:leader="dot" w:pos="9915"/>
            </w:tabs>
            <w:ind w:left="426" w:hanging="426"/>
            <w:rPr>
              <w:rFonts w:eastAsiaTheme="minorEastAsia"/>
              <w:noProof/>
              <w:sz w:val="18"/>
              <w:szCs w:val="18"/>
            </w:rPr>
          </w:pPr>
          <w:hyperlink w:anchor="_Toc51166425" w:history="1">
            <w:r w:rsidR="001868FA" w:rsidRPr="004D2A93">
              <w:rPr>
                <w:rStyle w:val="Hipercze"/>
                <w:noProof/>
                <w:sz w:val="18"/>
                <w:szCs w:val="18"/>
              </w:rPr>
              <w:t>26.</w:t>
            </w:r>
            <w:r w:rsidR="001868FA" w:rsidRPr="004D2A93">
              <w:rPr>
                <w:rFonts w:eastAsiaTheme="minorEastAsia"/>
                <w:noProof/>
                <w:sz w:val="18"/>
                <w:szCs w:val="18"/>
              </w:rPr>
              <w:tab/>
            </w:r>
            <w:r w:rsidR="001868FA" w:rsidRPr="004D2A93">
              <w:rPr>
                <w:rStyle w:val="Hipercze"/>
                <w:noProof/>
                <w:sz w:val="18"/>
                <w:szCs w:val="18"/>
              </w:rPr>
              <w:t>INFORMACJE O FORMALNOŚCIACH PO WYBORZE OFERTY W CELU ZAWARCIA UMOWY</w:t>
            </w:r>
            <w:r w:rsidR="00567104"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_Toc51166425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712C5420" w14:textId="1398157C" w:rsidR="001868FA" w:rsidRPr="004D2A93" w:rsidRDefault="00427ADD" w:rsidP="00480EF0">
          <w:pPr>
            <w:pStyle w:val="Spistreci1"/>
            <w:tabs>
              <w:tab w:val="left" w:pos="426"/>
              <w:tab w:val="right" w:leader="dot" w:pos="9915"/>
            </w:tabs>
            <w:ind w:left="851" w:hanging="851"/>
            <w:rPr>
              <w:rFonts w:eastAsiaTheme="minorEastAsia"/>
              <w:noProof/>
              <w:sz w:val="18"/>
              <w:szCs w:val="18"/>
            </w:rPr>
          </w:pPr>
          <w:hyperlink w:anchor="_Toc51166430" w:history="1">
            <w:r w:rsidR="001868FA" w:rsidRPr="004D2A93">
              <w:rPr>
                <w:rStyle w:val="Hipercze"/>
                <w:noProof/>
                <w:sz w:val="18"/>
                <w:szCs w:val="18"/>
              </w:rPr>
              <w:t>27.</w:t>
            </w:r>
            <w:r w:rsidR="001868FA" w:rsidRPr="004D2A93">
              <w:rPr>
                <w:rFonts w:eastAsiaTheme="minorEastAsia"/>
                <w:noProof/>
                <w:sz w:val="18"/>
                <w:szCs w:val="18"/>
              </w:rPr>
              <w:tab/>
            </w:r>
            <w:r w:rsidR="001868FA" w:rsidRPr="004D2A93">
              <w:rPr>
                <w:rStyle w:val="Hipercze"/>
                <w:rFonts w:eastAsia="Calibri"/>
                <w:noProof/>
                <w:sz w:val="18"/>
                <w:szCs w:val="18"/>
              </w:rPr>
              <w:t>WYMAGANIA DOTYCZĄCE ZABEZPIECZENIA NALEŻYTEGO WYKONANIA UMOWY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_Toc51166430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4CA452E6" w14:textId="71E06B47" w:rsidR="001868FA" w:rsidRPr="004D2A93" w:rsidRDefault="00427ADD" w:rsidP="00480EF0">
          <w:pPr>
            <w:pStyle w:val="Spistreci1"/>
            <w:tabs>
              <w:tab w:val="left" w:pos="426"/>
              <w:tab w:val="right" w:leader="dot" w:pos="9915"/>
            </w:tabs>
            <w:rPr>
              <w:rFonts w:eastAsiaTheme="minorEastAsia"/>
              <w:noProof/>
              <w:sz w:val="18"/>
              <w:szCs w:val="18"/>
            </w:rPr>
          </w:pPr>
          <w:hyperlink w:anchor="_Toc51166446" w:history="1">
            <w:r w:rsidR="001868FA" w:rsidRPr="004D2A93">
              <w:rPr>
                <w:rStyle w:val="Hipercze"/>
                <w:noProof/>
                <w:sz w:val="18"/>
                <w:szCs w:val="18"/>
              </w:rPr>
              <w:t>28.</w:t>
            </w:r>
            <w:r w:rsidR="001868FA" w:rsidRPr="004D2A93">
              <w:rPr>
                <w:rFonts w:eastAsiaTheme="minorEastAsia"/>
                <w:noProof/>
                <w:sz w:val="18"/>
                <w:szCs w:val="18"/>
              </w:rPr>
              <w:tab/>
            </w:r>
            <w:r w:rsidR="001868FA" w:rsidRPr="004D2A93">
              <w:rPr>
                <w:rStyle w:val="Hipercze"/>
                <w:rFonts w:eastAsia="Calibri"/>
                <w:noProof/>
                <w:sz w:val="18"/>
                <w:szCs w:val="18"/>
              </w:rPr>
              <w:t>PROJEKTOWANE POSTANOWIENIA UMOWY</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_Toc51166446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570D2462" w14:textId="5E6E2D94" w:rsidR="001868FA" w:rsidRPr="004D2A93" w:rsidRDefault="00427ADD" w:rsidP="00480EF0">
          <w:pPr>
            <w:pStyle w:val="Spistreci1"/>
            <w:tabs>
              <w:tab w:val="left" w:pos="426"/>
              <w:tab w:val="right" w:leader="dot" w:pos="9915"/>
            </w:tabs>
            <w:rPr>
              <w:rFonts w:eastAsiaTheme="minorEastAsia"/>
              <w:noProof/>
              <w:sz w:val="18"/>
              <w:szCs w:val="18"/>
            </w:rPr>
          </w:pPr>
          <w:hyperlink w:anchor="_Toc51166450" w:history="1">
            <w:r w:rsidR="001868FA" w:rsidRPr="004D2A93">
              <w:rPr>
                <w:rStyle w:val="Hipercze"/>
                <w:noProof/>
                <w:sz w:val="18"/>
                <w:szCs w:val="18"/>
              </w:rPr>
              <w:t>29.</w:t>
            </w:r>
            <w:r w:rsidR="001868FA" w:rsidRPr="004D2A93">
              <w:rPr>
                <w:rFonts w:eastAsiaTheme="minorEastAsia"/>
                <w:noProof/>
                <w:sz w:val="18"/>
                <w:szCs w:val="18"/>
              </w:rPr>
              <w:tab/>
            </w:r>
            <w:r w:rsidR="001868FA" w:rsidRPr="004D2A93">
              <w:rPr>
                <w:rStyle w:val="Hipercze"/>
                <w:rFonts w:eastAsia="Calibri"/>
                <w:noProof/>
                <w:sz w:val="18"/>
                <w:szCs w:val="18"/>
              </w:rPr>
              <w:t>INFORMACJA O FINANSOWANIU ZAMÓWIENIA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2E39B3D8" w14:textId="38E9C8BF" w:rsidR="001868FA" w:rsidRPr="004D2A93" w:rsidRDefault="00427ADD" w:rsidP="00480EF0">
          <w:pPr>
            <w:pStyle w:val="Spistreci1"/>
            <w:tabs>
              <w:tab w:val="left" w:pos="426"/>
              <w:tab w:val="right" w:leader="dot" w:pos="9915"/>
            </w:tabs>
            <w:rPr>
              <w:rFonts w:eastAsiaTheme="minorEastAsia"/>
              <w:noProof/>
              <w:sz w:val="18"/>
              <w:szCs w:val="18"/>
            </w:rPr>
          </w:pPr>
          <w:hyperlink w:anchor="_Toc51166453" w:history="1">
            <w:r w:rsidR="001868FA" w:rsidRPr="004D2A93">
              <w:rPr>
                <w:rStyle w:val="Hipercze"/>
                <w:noProof/>
                <w:sz w:val="18"/>
                <w:szCs w:val="18"/>
              </w:rPr>
              <w:t>30.</w:t>
            </w:r>
            <w:r w:rsidR="001868FA" w:rsidRPr="004D2A93">
              <w:rPr>
                <w:rFonts w:eastAsiaTheme="minorEastAsia"/>
                <w:noProof/>
                <w:sz w:val="18"/>
                <w:szCs w:val="18"/>
              </w:rPr>
              <w:tab/>
            </w:r>
            <w:r w:rsidR="001868FA" w:rsidRPr="004D2A93">
              <w:rPr>
                <w:rStyle w:val="Hipercze"/>
                <w:rFonts w:eastAsia="Calibri"/>
                <w:noProof/>
                <w:sz w:val="18"/>
                <w:szCs w:val="18"/>
              </w:rPr>
              <w:t>DOKUMENTOWANIE POSTĘPOWANIA</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_Toc51166453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20</w:t>
            </w:r>
            <w:r w:rsidR="001868FA" w:rsidRPr="004D2A93">
              <w:rPr>
                <w:noProof/>
                <w:webHidden/>
                <w:sz w:val="18"/>
                <w:szCs w:val="18"/>
              </w:rPr>
              <w:fldChar w:fldCharType="end"/>
            </w:r>
          </w:hyperlink>
        </w:p>
        <w:p w14:paraId="76B5430D" w14:textId="23100BB3" w:rsidR="001868FA" w:rsidRPr="004D2A93" w:rsidRDefault="00427ADD" w:rsidP="00480EF0">
          <w:pPr>
            <w:pStyle w:val="Spistreci1"/>
            <w:tabs>
              <w:tab w:val="left" w:pos="426"/>
              <w:tab w:val="right" w:leader="dot" w:pos="9915"/>
            </w:tabs>
            <w:rPr>
              <w:rFonts w:eastAsiaTheme="minorEastAsia"/>
              <w:noProof/>
              <w:sz w:val="18"/>
              <w:szCs w:val="18"/>
            </w:rPr>
          </w:pPr>
          <w:hyperlink w:anchor="_Toc51166455" w:history="1">
            <w:r w:rsidR="001868FA" w:rsidRPr="004D2A93">
              <w:rPr>
                <w:rStyle w:val="Hipercze"/>
                <w:rFonts w:eastAsia="Calibri"/>
                <w:noProof/>
                <w:sz w:val="18"/>
                <w:szCs w:val="18"/>
              </w:rPr>
              <w:t>31.</w:t>
            </w:r>
            <w:r w:rsidR="001868FA" w:rsidRPr="004D2A93">
              <w:rPr>
                <w:rFonts w:eastAsiaTheme="minorEastAsia"/>
                <w:noProof/>
                <w:sz w:val="18"/>
                <w:szCs w:val="18"/>
              </w:rPr>
              <w:tab/>
            </w:r>
            <w:r w:rsidR="001868FA" w:rsidRPr="004D2A93">
              <w:rPr>
                <w:rStyle w:val="Hipercze"/>
                <w:rFonts w:eastAsia="Calibri"/>
                <w:noProof/>
                <w:sz w:val="18"/>
                <w:szCs w:val="18"/>
              </w:rPr>
              <w:t>OCHRONA DANYCH OSOBOWYCH</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_Toc51166455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21</w:t>
            </w:r>
            <w:r w:rsidR="001868FA" w:rsidRPr="004D2A93">
              <w:rPr>
                <w:noProof/>
                <w:webHidden/>
                <w:sz w:val="18"/>
                <w:szCs w:val="18"/>
              </w:rPr>
              <w:fldChar w:fldCharType="end"/>
            </w:r>
          </w:hyperlink>
        </w:p>
        <w:p w14:paraId="22DA44E8" w14:textId="6D0BA108" w:rsidR="001868FA" w:rsidRPr="004D2A93" w:rsidRDefault="00427ADD" w:rsidP="00480EF0">
          <w:pPr>
            <w:pStyle w:val="Spistreci1"/>
            <w:tabs>
              <w:tab w:val="left" w:pos="426"/>
              <w:tab w:val="right" w:leader="dot" w:pos="9915"/>
            </w:tabs>
            <w:ind w:left="426" w:hanging="426"/>
            <w:rPr>
              <w:rFonts w:eastAsiaTheme="minorEastAsia"/>
              <w:noProof/>
              <w:sz w:val="18"/>
              <w:szCs w:val="18"/>
            </w:rPr>
          </w:pPr>
          <w:hyperlink w:anchor="_Toc51166470" w:history="1">
            <w:r w:rsidR="001868FA" w:rsidRPr="004D2A93">
              <w:rPr>
                <w:rStyle w:val="Hipercze"/>
                <w:rFonts w:eastAsia="Calibri"/>
                <w:noProof/>
                <w:sz w:val="18"/>
                <w:szCs w:val="18"/>
              </w:rPr>
              <w:t>32.</w:t>
            </w:r>
            <w:r w:rsidR="001868FA" w:rsidRPr="004D2A93">
              <w:rPr>
                <w:rFonts w:eastAsiaTheme="minorEastAsia"/>
                <w:noProof/>
                <w:sz w:val="18"/>
                <w:szCs w:val="18"/>
              </w:rPr>
              <w:tab/>
            </w:r>
            <w:r w:rsidR="001868FA" w:rsidRPr="004D2A93">
              <w:rPr>
                <w:rStyle w:val="Hipercze"/>
                <w:rFonts w:eastAsia="Calibri"/>
                <w:noProof/>
                <w:sz w:val="18"/>
                <w:szCs w:val="18"/>
              </w:rPr>
              <w:t>POUCZENIE O ŚRODKACH OCHRONY PRAWNEJ PRZYSŁUGUJĄCYCH WYKONAWCY I INNE INFORMACJE</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_Toc51166470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24</w:t>
            </w:r>
            <w:r w:rsidR="001868FA" w:rsidRPr="004D2A93">
              <w:rPr>
                <w:noProof/>
                <w:webHidden/>
                <w:sz w:val="18"/>
                <w:szCs w:val="18"/>
              </w:rPr>
              <w:fldChar w:fldCharType="end"/>
            </w:r>
          </w:hyperlink>
        </w:p>
        <w:p w14:paraId="2A924370" w14:textId="59BF227A" w:rsidR="001868FA" w:rsidRPr="004D2A93" w:rsidRDefault="00427ADD" w:rsidP="00480EF0">
          <w:pPr>
            <w:pStyle w:val="Spistreci1"/>
            <w:tabs>
              <w:tab w:val="left" w:pos="426"/>
              <w:tab w:val="right" w:leader="dot" w:pos="9915"/>
            </w:tabs>
            <w:rPr>
              <w:rFonts w:eastAsiaTheme="minorEastAsia"/>
              <w:noProof/>
              <w:sz w:val="18"/>
              <w:szCs w:val="18"/>
            </w:rPr>
          </w:pPr>
          <w:hyperlink w:anchor="_Toc51166474" w:history="1">
            <w:r w:rsidR="001868FA" w:rsidRPr="004D2A93">
              <w:rPr>
                <w:rStyle w:val="Hipercze"/>
                <w:noProof/>
                <w:sz w:val="18"/>
                <w:szCs w:val="18"/>
              </w:rPr>
              <w:t>33.</w:t>
            </w:r>
            <w:r w:rsidR="001868FA" w:rsidRPr="004D2A93">
              <w:rPr>
                <w:rFonts w:eastAsiaTheme="minorEastAsia"/>
                <w:noProof/>
                <w:sz w:val="18"/>
                <w:szCs w:val="18"/>
              </w:rPr>
              <w:tab/>
            </w:r>
            <w:r w:rsidR="001868FA" w:rsidRPr="004D2A93">
              <w:rPr>
                <w:rStyle w:val="Hipercze"/>
                <w:rFonts w:eastAsia="Calibri"/>
                <w:noProof/>
                <w:sz w:val="18"/>
                <w:szCs w:val="18"/>
              </w:rPr>
              <w:t>ZAŁĄCZNIKI DO SWZ</w:t>
            </w:r>
            <w:r w:rsidR="001868FA" w:rsidRPr="004D2A93">
              <w:rPr>
                <w:noProof/>
                <w:webHidden/>
                <w:sz w:val="18"/>
                <w:szCs w:val="18"/>
              </w:rPr>
              <w:tab/>
            </w:r>
            <w:r w:rsidR="001868FA" w:rsidRPr="004D2A93">
              <w:rPr>
                <w:noProof/>
                <w:webHidden/>
                <w:sz w:val="18"/>
                <w:szCs w:val="18"/>
              </w:rPr>
              <w:fldChar w:fldCharType="begin"/>
            </w:r>
            <w:r w:rsidR="001868FA" w:rsidRPr="004D2A93">
              <w:rPr>
                <w:noProof/>
                <w:webHidden/>
                <w:sz w:val="18"/>
                <w:szCs w:val="18"/>
              </w:rPr>
              <w:instrText xml:space="preserve"> PAGEREF _Toc51166474 \h </w:instrText>
            </w:r>
            <w:r w:rsidR="001868FA" w:rsidRPr="004D2A93">
              <w:rPr>
                <w:noProof/>
                <w:webHidden/>
                <w:sz w:val="18"/>
                <w:szCs w:val="18"/>
              </w:rPr>
            </w:r>
            <w:r w:rsidR="001868FA" w:rsidRPr="004D2A93">
              <w:rPr>
                <w:noProof/>
                <w:webHidden/>
                <w:sz w:val="18"/>
                <w:szCs w:val="18"/>
              </w:rPr>
              <w:fldChar w:fldCharType="separate"/>
            </w:r>
            <w:r w:rsidR="00D73EEB">
              <w:rPr>
                <w:noProof/>
                <w:webHidden/>
                <w:sz w:val="18"/>
                <w:szCs w:val="18"/>
              </w:rPr>
              <w:t>24</w:t>
            </w:r>
            <w:r w:rsidR="001868FA" w:rsidRPr="004D2A93">
              <w:rPr>
                <w:noProof/>
                <w:webHidden/>
                <w:sz w:val="18"/>
                <w:szCs w:val="18"/>
              </w:rPr>
              <w:fldChar w:fldCharType="end"/>
            </w:r>
          </w:hyperlink>
        </w:p>
        <w:p w14:paraId="4831DA48" w14:textId="77777777" w:rsidR="001868FA" w:rsidRPr="003B3CFF" w:rsidRDefault="001868FA" w:rsidP="00480EF0">
          <w:pPr>
            <w:pStyle w:val="Spistreci1"/>
            <w:tabs>
              <w:tab w:val="right" w:leader="dot" w:pos="9915"/>
            </w:tabs>
            <w:rPr>
              <w:rFonts w:eastAsiaTheme="minorEastAsia"/>
              <w:noProof/>
            </w:rPr>
          </w:pPr>
        </w:p>
        <w:p w14:paraId="1850A677" w14:textId="6B2FCE43" w:rsidR="008B0149" w:rsidRPr="005D2E7E" w:rsidRDefault="001868FA" w:rsidP="00480EF0">
          <w:pPr>
            <w:tabs>
              <w:tab w:val="right" w:leader="dot" w:pos="9915"/>
            </w:tabs>
            <w:rPr>
              <w:rFonts w:ascii="Verdana" w:hAnsi="Verdana"/>
              <w:b/>
              <w:bCs/>
            </w:rPr>
          </w:pPr>
          <w:r w:rsidRPr="004D2A93">
            <w:rPr>
              <w:rFonts w:ascii="Verdana" w:hAnsi="Verdana"/>
              <w:bCs/>
              <w:szCs w:val="20"/>
            </w:rPr>
            <w:fldChar w:fldCharType="end"/>
          </w:r>
        </w:p>
      </w:sdtContent>
    </w:sdt>
    <w:bookmarkStart w:id="21" w:name="_Toc51165974" w:displacedByCustomXml="prev"/>
    <w:p w14:paraId="690EEEAE" w14:textId="77777777" w:rsidR="008B0149" w:rsidRPr="003B3CFF" w:rsidRDefault="008B0149" w:rsidP="00480EF0">
      <w:pPr>
        <w:tabs>
          <w:tab w:val="right" w:leader="dot" w:pos="9915"/>
        </w:tabs>
        <w:rPr>
          <w:rFonts w:ascii="Verdana" w:eastAsia="Times New Roman" w:hAnsi="Verdana" w:cstheme="minorHAnsi"/>
          <w:b/>
          <w:kern w:val="28"/>
          <w:sz w:val="20"/>
          <w:szCs w:val="20"/>
          <w:lang w:eastAsia="pl-PL"/>
        </w:rPr>
      </w:pPr>
      <w:r w:rsidRPr="004D2A93">
        <w:rPr>
          <w:rFonts w:ascii="Verdana" w:hAnsi="Verdana"/>
          <w:caps/>
        </w:rPr>
        <w:br w:type="page"/>
      </w:r>
    </w:p>
    <w:p w14:paraId="3EFAC7EC" w14:textId="20766AA7" w:rsidR="00503D54" w:rsidRPr="00596F56" w:rsidRDefault="00503D54" w:rsidP="00480EF0">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r w:rsidRPr="00596F56">
        <w:rPr>
          <w:rFonts w:ascii="Trebuchet MS" w:hAnsi="Trebuchet MS"/>
          <w:b w:val="0"/>
          <w:caps w:val="0"/>
          <w:color w:val="1A7466"/>
          <w:sz w:val="32"/>
          <w:szCs w:val="32"/>
          <w:lang w:val="pl-PL"/>
        </w:rPr>
        <w:lastRenderedPageBreak/>
        <w:t>ZAMAWIAJĄCY</w:t>
      </w:r>
    </w:p>
    <w:p w14:paraId="69EA084E" w14:textId="77777777" w:rsidR="000E4970" w:rsidRPr="000E4970" w:rsidRDefault="001868FA" w:rsidP="00480EF0">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22" w:name="_Toc40987091"/>
      <w:bookmarkStart w:id="23" w:name="_Toc51165975"/>
      <w:bookmarkStart w:id="24" w:name="_Toc43108578"/>
      <w:bookmarkEnd w:id="20"/>
      <w:bookmarkEnd w:id="19"/>
      <w:bookmarkEnd w:id="18"/>
      <w:bookmarkEnd w:id="21"/>
      <w:r w:rsidRPr="000E4970">
        <w:rPr>
          <w:caps w:val="0"/>
          <w:sz w:val="22"/>
          <w:szCs w:val="22"/>
          <w:lang w:val="pl-PL"/>
        </w:rPr>
        <w:t>Zamawiającym w Postępowaniu jest</w:t>
      </w:r>
      <w:bookmarkStart w:id="25" w:name="_Toc183253848"/>
      <w:bookmarkStart w:id="26" w:name="_Toc183253886"/>
      <w:bookmarkStart w:id="27" w:name="_Toc183256029"/>
      <w:bookmarkStart w:id="28" w:name="_Toc183253852"/>
      <w:bookmarkStart w:id="29" w:name="_Toc183253890"/>
      <w:bookmarkStart w:id="30" w:name="_Toc183256033"/>
      <w:bookmarkStart w:id="31" w:name="_Toc183250739"/>
      <w:bookmarkStart w:id="32" w:name="_Toc183253863"/>
      <w:bookmarkStart w:id="33" w:name="_Toc183253901"/>
      <w:bookmarkStart w:id="34" w:name="_Toc183256044"/>
      <w:bookmarkStart w:id="35" w:name="_Toc183250740"/>
      <w:bookmarkStart w:id="36" w:name="_Toc183253864"/>
      <w:bookmarkStart w:id="37" w:name="_Toc183253902"/>
      <w:bookmarkStart w:id="38" w:name="_Toc183256045"/>
      <w:bookmarkStart w:id="39" w:name="_Toc183250743"/>
      <w:bookmarkStart w:id="40" w:name="_Toc183253867"/>
      <w:bookmarkStart w:id="41" w:name="_Toc183253905"/>
      <w:bookmarkStart w:id="42" w:name="_Toc183256048"/>
      <w:bookmarkStart w:id="43" w:name="_Toc183250744"/>
      <w:bookmarkStart w:id="44" w:name="_Toc183253868"/>
      <w:bookmarkStart w:id="45" w:name="_Toc183253906"/>
      <w:bookmarkStart w:id="46" w:name="_Toc183256049"/>
      <w:bookmarkStart w:id="47" w:name="_Toc183250746"/>
      <w:bookmarkStart w:id="48" w:name="_Toc183253870"/>
      <w:bookmarkStart w:id="49" w:name="_Toc183253908"/>
      <w:bookmarkStart w:id="50" w:name="_Toc183256051"/>
      <w:bookmarkStart w:id="51" w:name="_Toc183250747"/>
      <w:bookmarkStart w:id="52" w:name="_Toc183253871"/>
      <w:bookmarkStart w:id="53" w:name="_Toc183253909"/>
      <w:bookmarkStart w:id="54" w:name="_Toc183256052"/>
      <w:bookmarkStart w:id="55" w:name="_Toc192322145"/>
      <w:bookmarkStart w:id="56" w:name="_Toc40987092"/>
      <w:bookmarkStart w:id="57" w:name="_Toc51165976"/>
      <w:bookmarkEnd w:id="22"/>
      <w:bookmarkEnd w:id="2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000E4970">
        <w:rPr>
          <w:caps w:val="0"/>
          <w:sz w:val="22"/>
          <w:szCs w:val="22"/>
          <w:lang w:val="pl-PL"/>
        </w:rPr>
        <w:t>:</w:t>
      </w:r>
    </w:p>
    <w:p w14:paraId="0DC81619" w14:textId="0892897E" w:rsidR="001868FA" w:rsidRPr="000E4970" w:rsidRDefault="001868FA" w:rsidP="000E4970">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0E4970">
        <w:rPr>
          <w:caps w:val="0"/>
          <w:sz w:val="18"/>
          <w:szCs w:val="18"/>
          <w:lang w:val="pl-PL"/>
        </w:rPr>
        <w:t>PGE Energia Ciepła S.A.</w:t>
      </w:r>
      <w:r w:rsidRPr="000E4970">
        <w:rPr>
          <w:b w:val="0"/>
          <w:caps w:val="0"/>
          <w:sz w:val="18"/>
          <w:szCs w:val="18"/>
          <w:lang w:val="pl-PL"/>
        </w:rPr>
        <w:t xml:space="preserve">, z siedzibą w Warszawie, Budynek </w:t>
      </w:r>
      <w:proofErr w:type="spellStart"/>
      <w:r w:rsidRPr="000E4970">
        <w:rPr>
          <w:b w:val="0"/>
          <w:caps w:val="0"/>
          <w:sz w:val="18"/>
          <w:szCs w:val="18"/>
          <w:lang w:val="pl-PL"/>
        </w:rPr>
        <w:t>Skylight</w:t>
      </w:r>
      <w:proofErr w:type="spellEnd"/>
      <w:r w:rsidRPr="000E4970">
        <w:rPr>
          <w:b w:val="0"/>
          <w:caps w:val="0"/>
          <w:sz w:val="18"/>
          <w:szCs w:val="18"/>
          <w:lang w:val="pl-PL"/>
        </w:rPr>
        <w:t xml:space="preserve">, XII p. przy ul. Złotej 59, </w:t>
      </w:r>
      <w:r w:rsidR="00525F0C" w:rsidRPr="000E4970">
        <w:rPr>
          <w:b w:val="0"/>
          <w:caps w:val="0"/>
          <w:sz w:val="18"/>
          <w:szCs w:val="18"/>
          <w:lang w:val="pl-PL"/>
        </w:rPr>
        <w:t xml:space="preserve">zarejestrowana </w:t>
      </w:r>
      <w:r w:rsidRPr="000E4970">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6"/>
      <w:bookmarkEnd w:id="57"/>
    </w:p>
    <w:p w14:paraId="3E22A404" w14:textId="158FF968" w:rsidR="001868FA" w:rsidRPr="004D2A93" w:rsidRDefault="001868FA" w:rsidP="00480EF0">
      <w:pPr>
        <w:pStyle w:val="Nagwek1"/>
        <w:keepNext w:val="0"/>
        <w:keepLines w:val="0"/>
        <w:numPr>
          <w:ilvl w:val="1"/>
          <w:numId w:val="33"/>
        </w:numPr>
        <w:tabs>
          <w:tab w:val="right" w:leader="dot" w:pos="9915"/>
        </w:tabs>
        <w:suppressAutoHyphens/>
        <w:spacing w:before="120" w:after="120" w:line="240" w:lineRule="auto"/>
        <w:ind w:left="1134" w:right="-284" w:hanging="1134"/>
        <w:rPr>
          <w:caps w:val="0"/>
          <w:sz w:val="22"/>
          <w:szCs w:val="22"/>
          <w:lang w:val="pl-PL"/>
        </w:rPr>
      </w:pPr>
      <w:bookmarkStart w:id="58" w:name="_Toc40987096"/>
      <w:bookmarkStart w:id="59" w:name="_Toc51165980"/>
      <w:r w:rsidRPr="004D2A93">
        <w:rPr>
          <w:caps w:val="0"/>
          <w:sz w:val="22"/>
          <w:szCs w:val="22"/>
          <w:lang w:val="pl-PL"/>
        </w:rPr>
        <w:t>Adres strony internetowej i telefon Zamawiającego:</w:t>
      </w:r>
      <w:bookmarkEnd w:id="58"/>
      <w:bookmarkEnd w:id="59"/>
    </w:p>
    <w:bookmarkStart w:id="60" w:name="_Toc40987097"/>
    <w:bookmarkStart w:id="61" w:name="_Toc51165981"/>
    <w:p w14:paraId="51FB0678" w14:textId="77777777" w:rsidR="001868FA" w:rsidRPr="000E4970" w:rsidRDefault="001868FA" w:rsidP="00480EF0">
      <w:pPr>
        <w:pStyle w:val="Nagwek1"/>
        <w:keepNext w:val="0"/>
        <w:keepLines w:val="0"/>
        <w:tabs>
          <w:tab w:val="right" w:leader="dot" w:pos="9915"/>
        </w:tabs>
        <w:suppressAutoHyphens/>
        <w:spacing w:before="120" w:after="120" w:line="240" w:lineRule="auto"/>
        <w:ind w:left="1134" w:right="-284"/>
        <w:rPr>
          <w:b w:val="0"/>
          <w:caps w:val="0"/>
          <w:sz w:val="18"/>
          <w:szCs w:val="18"/>
        </w:rPr>
      </w:pPr>
      <w:r w:rsidRPr="000E4970">
        <w:rPr>
          <w:b w:val="0"/>
          <w:caps w:val="0"/>
          <w:color w:val="00B0F0"/>
          <w:sz w:val="18"/>
          <w:szCs w:val="18"/>
          <w:lang w:val="pl-PL"/>
        </w:rPr>
        <w:fldChar w:fldCharType="begin"/>
      </w:r>
      <w:r w:rsidRPr="000E4970">
        <w:rPr>
          <w:b w:val="0"/>
          <w:caps w:val="0"/>
          <w:color w:val="00B0F0"/>
          <w:sz w:val="18"/>
          <w:szCs w:val="18"/>
        </w:rPr>
        <w:instrText xml:space="preserve"> HYPERLINK "http://www.pgeenergiaciepla.pl" </w:instrText>
      </w:r>
      <w:r w:rsidRPr="000E4970">
        <w:rPr>
          <w:b w:val="0"/>
          <w:caps w:val="0"/>
          <w:color w:val="00B0F0"/>
          <w:sz w:val="18"/>
          <w:szCs w:val="18"/>
          <w:lang w:val="pl-PL"/>
        </w:rPr>
      </w:r>
      <w:r w:rsidRPr="000E4970">
        <w:rPr>
          <w:b w:val="0"/>
          <w:caps w:val="0"/>
          <w:color w:val="00B0F0"/>
          <w:sz w:val="18"/>
          <w:szCs w:val="18"/>
          <w:lang w:val="pl-PL"/>
        </w:rPr>
        <w:fldChar w:fldCharType="separate"/>
      </w:r>
      <w:r w:rsidRPr="000E4970">
        <w:rPr>
          <w:rStyle w:val="Hipercze"/>
          <w:b w:val="0"/>
          <w:caps w:val="0"/>
          <w:color w:val="00B0F0"/>
          <w:sz w:val="18"/>
          <w:szCs w:val="18"/>
        </w:rPr>
        <w:t>www.pgeenergiaciepla.pl</w:t>
      </w:r>
      <w:bookmarkEnd w:id="60"/>
      <w:bookmarkEnd w:id="61"/>
      <w:r w:rsidRPr="000E4970">
        <w:rPr>
          <w:b w:val="0"/>
          <w:caps w:val="0"/>
          <w:color w:val="00B0F0"/>
          <w:sz w:val="18"/>
          <w:szCs w:val="18"/>
          <w:lang w:val="pl-PL"/>
        </w:rPr>
        <w:fldChar w:fldCharType="end"/>
      </w:r>
      <w:r w:rsidRPr="000E4970">
        <w:rPr>
          <w:b w:val="0"/>
          <w:caps w:val="0"/>
          <w:sz w:val="18"/>
          <w:szCs w:val="18"/>
        </w:rPr>
        <w:t xml:space="preserve">, tel. </w:t>
      </w:r>
      <w:r w:rsidRPr="000E4970">
        <w:rPr>
          <w:b w:val="0"/>
          <w:caps w:val="0"/>
          <w:kern w:val="0"/>
          <w:sz w:val="18"/>
          <w:szCs w:val="18"/>
        </w:rPr>
        <w:t>+ 48 22 55 65 300/01</w:t>
      </w:r>
    </w:p>
    <w:p w14:paraId="5C2B2EDE" w14:textId="78B15C6B" w:rsidR="001868FA" w:rsidRPr="004D2A93" w:rsidRDefault="001868FA" w:rsidP="00480EF0">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62" w:name="_Toc40987101"/>
      <w:bookmarkStart w:id="63" w:name="_Toc51165985"/>
      <w:r w:rsidRPr="004D2A93">
        <w:rPr>
          <w:b w:val="0"/>
          <w:caps w:val="0"/>
          <w:sz w:val="18"/>
          <w:szCs w:val="18"/>
          <w:lang w:val="pl-PL"/>
        </w:rPr>
        <w:t>Komórką organizacyjną prowadzącą Postępowanie jest Departament Zakupów PGE Energia Ciepła S.A.</w:t>
      </w:r>
      <w:bookmarkEnd w:id="62"/>
      <w:bookmarkEnd w:id="63"/>
    </w:p>
    <w:p w14:paraId="3FB46E28" w14:textId="77777777" w:rsidR="00CE0E68" w:rsidRPr="004D2A93" w:rsidRDefault="001868FA" w:rsidP="00480EF0">
      <w:pPr>
        <w:pStyle w:val="Nagwek1"/>
        <w:keepNext w:val="0"/>
        <w:keepLines w:val="0"/>
        <w:numPr>
          <w:ilvl w:val="2"/>
          <w:numId w:val="34"/>
        </w:numPr>
        <w:tabs>
          <w:tab w:val="right" w:leader="dot" w:pos="9915"/>
        </w:tabs>
        <w:suppressAutoHyphens/>
        <w:spacing w:before="120" w:after="120" w:line="240" w:lineRule="auto"/>
        <w:ind w:left="1134" w:right="-284" w:hanging="1145"/>
        <w:rPr>
          <w:caps w:val="0"/>
          <w:sz w:val="22"/>
          <w:szCs w:val="22"/>
          <w:lang w:val="pl-PL"/>
        </w:rPr>
      </w:pPr>
      <w:bookmarkStart w:id="64" w:name="_Toc40987102"/>
      <w:bookmarkStart w:id="65" w:name="_Toc51165986"/>
      <w:r w:rsidRPr="004D2A93">
        <w:rPr>
          <w:caps w:val="0"/>
          <w:sz w:val="22"/>
          <w:szCs w:val="22"/>
          <w:lang w:val="pl-PL"/>
        </w:rPr>
        <w:t xml:space="preserve">Strona internetowa: </w:t>
      </w:r>
    </w:p>
    <w:p w14:paraId="7FB1E977" w14:textId="337C3971" w:rsidR="001868FA" w:rsidRPr="004D2A93" w:rsidRDefault="00427ADD" w:rsidP="004D2A93">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r w:rsidR="001868FA" w:rsidRPr="004D2A93">
          <w:rPr>
            <w:rStyle w:val="Hipercze"/>
            <w:b w:val="0"/>
            <w:caps w:val="0"/>
            <w:color w:val="00B0F0"/>
            <w:sz w:val="18"/>
            <w:szCs w:val="18"/>
            <w:lang w:val="pl-PL"/>
          </w:rPr>
          <w:t>www.pgeenergiaciepla.pl</w:t>
        </w:r>
      </w:hyperlink>
      <w:bookmarkEnd w:id="64"/>
      <w:bookmarkEnd w:id="65"/>
    </w:p>
    <w:p w14:paraId="67566CDE" w14:textId="77777777" w:rsidR="001868FA" w:rsidRPr="004D2A93" w:rsidRDefault="001868FA" w:rsidP="00480EF0">
      <w:pPr>
        <w:pStyle w:val="Nagwek1"/>
        <w:keepNext w:val="0"/>
        <w:keepLines w:val="0"/>
        <w:numPr>
          <w:ilvl w:val="2"/>
          <w:numId w:val="34"/>
        </w:numPr>
        <w:tabs>
          <w:tab w:val="right" w:leader="dot" w:pos="9915"/>
        </w:tabs>
        <w:suppressAutoHyphens/>
        <w:spacing w:before="120" w:after="120" w:line="240" w:lineRule="auto"/>
        <w:ind w:left="1134" w:right="-284" w:hanging="1134"/>
        <w:rPr>
          <w:b w:val="0"/>
          <w:caps w:val="0"/>
          <w:sz w:val="22"/>
          <w:szCs w:val="22"/>
          <w:lang w:val="pl-PL"/>
        </w:rPr>
      </w:pPr>
      <w:bookmarkStart w:id="66" w:name="_Toc40987103"/>
      <w:bookmarkStart w:id="67" w:name="_Toc51165987"/>
      <w:r w:rsidRPr="004D2A93">
        <w:rPr>
          <w:b w:val="0"/>
          <w:caps w:val="0"/>
          <w:sz w:val="22"/>
          <w:szCs w:val="22"/>
          <w:lang w:val="pl-PL"/>
        </w:rPr>
        <w:t>Adres do korespondencji:</w:t>
      </w:r>
      <w:bookmarkEnd w:id="66"/>
      <w:bookmarkEnd w:id="67"/>
    </w:p>
    <w:p w14:paraId="799B7D8D" w14:textId="77777777" w:rsidR="001868FA" w:rsidRPr="000E4970" w:rsidRDefault="001868FA" w:rsidP="00480EF0">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68" w:name="_Toc40987104"/>
      <w:bookmarkStart w:id="69" w:name="_Toc51165988"/>
      <w:r w:rsidRPr="000E4970">
        <w:rPr>
          <w:b w:val="0"/>
          <w:caps w:val="0"/>
          <w:sz w:val="18"/>
          <w:szCs w:val="18"/>
          <w:lang w:val="pl-PL"/>
        </w:rPr>
        <w:t>PGE Energia Ciepła S.A. Departament Zakupów:</w:t>
      </w:r>
      <w:bookmarkEnd w:id="68"/>
      <w:bookmarkEnd w:id="69"/>
    </w:p>
    <w:p w14:paraId="06C9A3CB" w14:textId="77777777" w:rsidR="001868FA" w:rsidRPr="000E4970" w:rsidRDefault="001868FA" w:rsidP="004D2A93">
      <w:pPr>
        <w:pStyle w:val="Nagwek2"/>
        <w:keepNext w:val="0"/>
        <w:keepLines w:val="0"/>
        <w:tabs>
          <w:tab w:val="right" w:leader="dot" w:pos="9915"/>
        </w:tabs>
        <w:suppressAutoHyphens/>
        <w:spacing w:before="120" w:after="120" w:line="240" w:lineRule="auto"/>
        <w:ind w:left="1134"/>
        <w:rPr>
          <w:b w:val="0"/>
          <w:sz w:val="18"/>
          <w:szCs w:val="18"/>
          <w:lang w:val="pl-PL"/>
        </w:rPr>
      </w:pPr>
      <w:bookmarkStart w:id="70" w:name="_Toc51165997"/>
      <w:r w:rsidRPr="000E4970">
        <w:rPr>
          <w:b w:val="0"/>
          <w:sz w:val="18"/>
          <w:szCs w:val="18"/>
          <w:lang w:val="pl-PL"/>
        </w:rPr>
        <w:t>87-100 Toruń; ul. Ceramiczna 6;</w:t>
      </w:r>
      <w:bookmarkEnd w:id="70"/>
    </w:p>
    <w:p w14:paraId="66BBCEF4"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1" w:name="_Toc40987105"/>
      <w:bookmarkStart w:id="72" w:name="_Toc51166001"/>
      <w:bookmarkStart w:id="73" w:name="_Toc137824143"/>
      <w:bookmarkStart w:id="74" w:name="_Toc154823359"/>
      <w:bookmarkStart w:id="75" w:name="_Toc165273925"/>
      <w:bookmarkStart w:id="76" w:name="_Toc165274194"/>
      <w:bookmarkStart w:id="77" w:name="_Toc243294554"/>
      <w:bookmarkStart w:id="78" w:name="_Toc489350404"/>
      <w:bookmarkStart w:id="79" w:name="_Toc43108598"/>
      <w:bookmarkEnd w:id="24"/>
      <w:r w:rsidRPr="00596F56">
        <w:rPr>
          <w:rFonts w:ascii="Trebuchet MS" w:hAnsi="Trebuchet MS"/>
          <w:b w:val="0"/>
          <w:caps w:val="0"/>
          <w:color w:val="1A7466"/>
          <w:sz w:val="32"/>
          <w:szCs w:val="32"/>
          <w:lang w:val="pl-PL"/>
        </w:rPr>
        <w:t>INFORMACJE O SPOSOBIE KOMUNIKACJI Z WYKONAWCAMI</w:t>
      </w:r>
      <w:bookmarkEnd w:id="71"/>
      <w:bookmarkEnd w:id="72"/>
    </w:p>
    <w:p w14:paraId="4DFF5D07" w14:textId="1E1AD078"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0" w:name="_Toc528334427"/>
      <w:bookmarkStart w:id="81" w:name="_Toc40987106"/>
      <w:bookmarkStart w:id="82" w:name="_Toc51166002"/>
      <w:bookmarkStart w:id="83" w:name="_Toc3460015"/>
      <w:bookmarkStart w:id="84" w:name="_Toc3876124"/>
      <w:bookmarkStart w:id="85" w:name="_Toc6987378"/>
      <w:r w:rsidRPr="004D2A93">
        <w:rPr>
          <w:b w:val="0"/>
          <w:caps w:val="0"/>
          <w:sz w:val="18"/>
          <w:szCs w:val="18"/>
          <w:lang w:val="pl-PL"/>
        </w:rPr>
        <w:t>Postępowanie prowadzone jest w języku polskim. Wszelkie oświadczenia, zawiadomienia, w tym również Umowa, sporządzone będą w języku polskim</w:t>
      </w:r>
      <w:bookmarkStart w:id="86" w:name="_Toc528334428"/>
      <w:bookmarkEnd w:id="80"/>
      <w:r w:rsidRPr="004D2A93">
        <w:rPr>
          <w:b w:val="0"/>
          <w:caps w:val="0"/>
          <w:sz w:val="18"/>
          <w:szCs w:val="18"/>
          <w:lang w:val="pl-PL"/>
        </w:rPr>
        <w:t>.</w:t>
      </w:r>
      <w:bookmarkEnd w:id="81"/>
      <w:bookmarkEnd w:id="82"/>
    </w:p>
    <w:p w14:paraId="58A0AF15" w14:textId="77AB8E58"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7" w:name="_Toc40987107"/>
      <w:bookmarkStart w:id="88" w:name="_Toc51166003"/>
      <w:r w:rsidRPr="004D2A93">
        <w:rPr>
          <w:b w:val="0"/>
          <w:caps w:val="0"/>
          <w:sz w:val="18"/>
          <w:szCs w:val="18"/>
          <w:lang w:val="pl-PL"/>
        </w:rPr>
        <w:t>W niniejszym Postępowaniu komunikacja między Zamawiającym a Wykonawcami, w tym składanie ofert, wymiana informacji oraz przekazywan</w:t>
      </w:r>
      <w:r w:rsidR="00267978" w:rsidRPr="004D2A93">
        <w:rPr>
          <w:b w:val="0"/>
          <w:caps w:val="0"/>
          <w:sz w:val="18"/>
          <w:szCs w:val="18"/>
          <w:lang w:val="pl-PL"/>
        </w:rPr>
        <w:t>ie dokumentów lub oświadczeń, z </w:t>
      </w:r>
      <w:r w:rsidRPr="004D2A93">
        <w:rPr>
          <w:b w:val="0"/>
          <w:caps w:val="0"/>
          <w:sz w:val="18"/>
          <w:szCs w:val="18"/>
          <w:lang w:val="pl-PL"/>
        </w:rPr>
        <w:t>uwzględnieniem wyjątków wskazanych w Ustawie PZP, odbywa się przy użyciu środków komunikacji elektronicznej z wykorzystaniem Systemu Zakupowego GK PGE.</w:t>
      </w:r>
      <w:bookmarkEnd w:id="87"/>
      <w:bookmarkEnd w:id="88"/>
    </w:p>
    <w:p w14:paraId="276994CB"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9" w:name="_Toc40987108"/>
      <w:bookmarkStart w:id="90" w:name="_Toc51166004"/>
      <w:r w:rsidRPr="004D2A93">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4D2A93" w:rsidRDefault="001868FA" w:rsidP="00480EF0">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r w:rsidRPr="004D2A93">
        <w:rPr>
          <w:b w:val="0"/>
          <w:caps w:val="0"/>
          <w:color w:val="00B0F0"/>
          <w:sz w:val="18"/>
          <w:szCs w:val="18"/>
          <w:lang w:val="pl-PL"/>
        </w:rPr>
        <w:t>https://swpp2.gkpge.pl/app/demand/notice/public/current/list?USER_MENU_HOVER=currentNoticeList</w:t>
      </w:r>
    </w:p>
    <w:p w14:paraId="32E9F7B4"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r w:rsidRPr="004D2A93">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4D2A93">
        <w:rPr>
          <w:b w:val="0"/>
          <w:caps w:val="0"/>
          <w:sz w:val="18"/>
          <w:szCs w:val="18"/>
          <w:lang w:val="pl-PL"/>
        </w:rPr>
        <w:t xml:space="preserve">zamieszczonych </w:t>
      </w:r>
      <w:r w:rsidRPr="004D2A93">
        <w:rPr>
          <w:b w:val="0"/>
          <w:caps w:val="0"/>
          <w:sz w:val="18"/>
          <w:szCs w:val="18"/>
          <w:lang w:val="pl-PL"/>
        </w:rPr>
        <w:t xml:space="preserve">na stronie </w:t>
      </w:r>
      <w:r w:rsidR="00354402">
        <w:fldChar w:fldCharType="begin"/>
      </w:r>
      <w:r w:rsidR="00354402" w:rsidRPr="00354402">
        <w:rPr>
          <w:lang w:val="pl-PL"/>
          <w:rPrChange w:id="91" w:author="Autor">
            <w:rPr/>
          </w:rPrChange>
        </w:rPr>
        <w:instrText>HYPERLINK "https://swpp2.gkpge.pl"</w:instrText>
      </w:r>
      <w:r w:rsidR="00354402">
        <w:fldChar w:fldCharType="separate"/>
      </w:r>
      <w:r w:rsidRPr="004D2A93">
        <w:rPr>
          <w:b w:val="0"/>
          <w:caps w:val="0"/>
          <w:color w:val="00B0F0"/>
          <w:sz w:val="18"/>
          <w:szCs w:val="18"/>
          <w:lang w:val="pl-PL"/>
        </w:rPr>
        <w:t>https://swpp2.gkpge.pl</w:t>
      </w:r>
      <w:r w:rsidR="00354402">
        <w:rPr>
          <w:b w:val="0"/>
          <w:caps w:val="0"/>
          <w:color w:val="00B0F0"/>
          <w:sz w:val="18"/>
          <w:szCs w:val="18"/>
          <w:lang w:val="pl-PL"/>
        </w:rPr>
        <w:fldChar w:fldCharType="end"/>
      </w:r>
      <w:r w:rsidRPr="004D2A93">
        <w:rPr>
          <w:b w:val="0"/>
          <w:caps w:val="0"/>
          <w:sz w:val="18"/>
          <w:szCs w:val="18"/>
          <w:lang w:val="pl-PL"/>
        </w:rPr>
        <w:t>.</w:t>
      </w:r>
      <w:bookmarkEnd w:id="89"/>
      <w:bookmarkEnd w:id="90"/>
    </w:p>
    <w:p w14:paraId="54D08E3B" w14:textId="77777777" w:rsidR="001868FA" w:rsidRPr="004D2A93" w:rsidRDefault="001868FA" w:rsidP="00480EF0">
      <w:pPr>
        <w:pStyle w:val="Akapitzlist"/>
        <w:numPr>
          <w:ilvl w:val="1"/>
          <w:numId w:val="79"/>
        </w:numPr>
        <w:tabs>
          <w:tab w:val="right" w:leader="dot" w:pos="9915"/>
        </w:tabs>
        <w:spacing w:line="240" w:lineRule="auto"/>
        <w:ind w:left="1418" w:hanging="283"/>
        <w:rPr>
          <w:sz w:val="18"/>
          <w:szCs w:val="18"/>
        </w:rPr>
      </w:pPr>
      <w:r w:rsidRPr="004D2A93">
        <w:rPr>
          <w:color w:val="000000"/>
          <w:sz w:val="18"/>
          <w:szCs w:val="18"/>
        </w:rPr>
        <w:t xml:space="preserve">dla użytkowników posiadających konto i zalogowanych na stronie internetowej </w:t>
      </w:r>
      <w:hyperlink r:id="rId15" w:history="1">
        <w:r w:rsidRPr="004D2A93">
          <w:rPr>
            <w:rStyle w:val="Hipercze"/>
            <w:color w:val="00B0F0"/>
            <w:sz w:val="18"/>
            <w:szCs w:val="18"/>
          </w:rPr>
          <w:t>https://swpp2.gkpge.pl</w:t>
        </w:r>
      </w:hyperlink>
      <w:r w:rsidRPr="004D2A93">
        <w:rPr>
          <w:color w:val="00B0F0"/>
          <w:sz w:val="18"/>
          <w:szCs w:val="18"/>
        </w:rPr>
        <w:t xml:space="preserve"> </w:t>
      </w:r>
      <w:r w:rsidRPr="004D2A93">
        <w:rPr>
          <w:color w:val="000000"/>
          <w:sz w:val="18"/>
          <w:szCs w:val="18"/>
        </w:rPr>
        <w:t xml:space="preserve">w zakładce „Baza Wiedzy” </w:t>
      </w:r>
      <w:r w:rsidR="00B0140E" w:rsidRPr="004D2A93">
        <w:rPr>
          <w:color w:val="000000"/>
          <w:sz w:val="18"/>
          <w:szCs w:val="18"/>
        </w:rPr>
        <w:t xml:space="preserve">(zwłaszcza w sekcji „Dokumenty”) </w:t>
      </w:r>
      <w:r w:rsidRPr="004D2A93">
        <w:rPr>
          <w:color w:val="000000"/>
          <w:sz w:val="18"/>
          <w:szCs w:val="18"/>
        </w:rPr>
        <w:t>oraz w zakładce „Stref</w:t>
      </w:r>
      <w:r w:rsidR="00267978" w:rsidRPr="004D2A93">
        <w:rPr>
          <w:color w:val="000000"/>
          <w:sz w:val="18"/>
          <w:szCs w:val="18"/>
        </w:rPr>
        <w:t>a publiczna”, sekcja „Pytania i </w:t>
      </w:r>
      <w:r w:rsidRPr="004D2A93">
        <w:rPr>
          <w:color w:val="000000"/>
          <w:sz w:val="18"/>
          <w:szCs w:val="18"/>
        </w:rPr>
        <w:t>odpowiedzi/FAQ”;</w:t>
      </w:r>
    </w:p>
    <w:p w14:paraId="5FED3F1B" w14:textId="77777777" w:rsidR="001868FA" w:rsidRPr="004D2A93" w:rsidRDefault="001868FA" w:rsidP="00480EF0">
      <w:pPr>
        <w:pStyle w:val="Akapitzlist"/>
        <w:numPr>
          <w:ilvl w:val="1"/>
          <w:numId w:val="79"/>
        </w:numPr>
        <w:tabs>
          <w:tab w:val="right" w:leader="dot" w:pos="9915"/>
        </w:tabs>
        <w:spacing w:line="240" w:lineRule="auto"/>
        <w:ind w:left="1418" w:hanging="283"/>
        <w:rPr>
          <w:color w:val="000000"/>
          <w:sz w:val="18"/>
          <w:szCs w:val="18"/>
        </w:rPr>
      </w:pPr>
      <w:r w:rsidRPr="004D2A93">
        <w:rPr>
          <w:color w:val="000000"/>
          <w:sz w:val="18"/>
          <w:szCs w:val="18"/>
        </w:rPr>
        <w:t xml:space="preserve">dla użytkowników niezalogowanych na stronie internetowej </w:t>
      </w:r>
      <w:r w:rsidRPr="004D2A93">
        <w:rPr>
          <w:color w:val="00B0F0"/>
          <w:sz w:val="18"/>
          <w:szCs w:val="18"/>
        </w:rPr>
        <w:t>https://swpp2.gkpge.pl</w:t>
      </w:r>
      <w:r w:rsidRPr="004D2A93">
        <w:rPr>
          <w:color w:val="000000"/>
          <w:sz w:val="18"/>
          <w:szCs w:val="18"/>
        </w:rPr>
        <w:t xml:space="preserve"> w zakładce „Inne informacje i ogłoszenia o Postępowaniach (w tym ogłoszenia okresowe). Regulacje zakupowe” oraz w zakładce „Pytania i odpowiedzi/FAQ”.</w:t>
      </w:r>
    </w:p>
    <w:p w14:paraId="2B9AC833" w14:textId="6FE9F7EA" w:rsidR="001868FA" w:rsidRPr="004D2A93" w:rsidRDefault="001868FA" w:rsidP="00480EF0">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92" w:name="_Toc40987109"/>
      <w:bookmarkStart w:id="93" w:name="_Toc51166005"/>
      <w:r w:rsidRPr="004D2A93">
        <w:rPr>
          <w:b w:val="0"/>
          <w:caps w:val="0"/>
          <w:sz w:val="18"/>
          <w:szCs w:val="18"/>
          <w:lang w:val="pl-PL"/>
        </w:rPr>
        <w:t xml:space="preserve">Wszelkie informacje dotyczące sposobu rejestracji i logowania do Systemu znajdują się pod adresem internetowym </w:t>
      </w:r>
      <w:r w:rsidRPr="004D2A93">
        <w:rPr>
          <w:b w:val="0"/>
          <w:caps w:val="0"/>
          <w:color w:val="00B0F0"/>
          <w:sz w:val="18"/>
          <w:szCs w:val="18"/>
          <w:lang w:val="pl-PL"/>
        </w:rPr>
        <w:t>https://swpp2</w:t>
      </w:r>
      <w:r w:rsidR="00267978" w:rsidRPr="004D2A93">
        <w:rPr>
          <w:b w:val="0"/>
          <w:caps w:val="0"/>
          <w:color w:val="00B0F0"/>
          <w:sz w:val="18"/>
          <w:szCs w:val="18"/>
          <w:lang w:val="pl-PL"/>
        </w:rPr>
        <w:t>.gkpge.pl</w:t>
      </w:r>
      <w:r w:rsidR="00267978" w:rsidRPr="004D2A93">
        <w:rPr>
          <w:b w:val="0"/>
          <w:caps w:val="0"/>
          <w:sz w:val="18"/>
          <w:szCs w:val="18"/>
          <w:lang w:val="pl-PL"/>
        </w:rPr>
        <w:t xml:space="preserve"> w zakładce “Pytania</w:t>
      </w:r>
      <w:r w:rsidR="00C567AB" w:rsidRPr="004D2A93">
        <w:rPr>
          <w:b w:val="0"/>
          <w:caps w:val="0"/>
          <w:sz w:val="18"/>
          <w:szCs w:val="18"/>
          <w:lang w:val="pl-PL"/>
        </w:rPr>
        <w:t xml:space="preserve"> </w:t>
      </w:r>
      <w:r w:rsidR="00267978" w:rsidRPr="004D2A93">
        <w:rPr>
          <w:b w:val="0"/>
          <w:caps w:val="0"/>
          <w:sz w:val="18"/>
          <w:szCs w:val="18"/>
          <w:lang w:val="pl-PL"/>
        </w:rPr>
        <w:t>i </w:t>
      </w:r>
      <w:r w:rsidRPr="004D2A93">
        <w:rPr>
          <w:b w:val="0"/>
          <w:caps w:val="0"/>
          <w:sz w:val="18"/>
          <w:szCs w:val="18"/>
          <w:lang w:val="pl-PL"/>
        </w:rPr>
        <w:t xml:space="preserve">odpowiedzi/FAQ”. </w:t>
      </w:r>
    </w:p>
    <w:p w14:paraId="6BFF1AC0" w14:textId="205C95EF" w:rsidR="001868FA" w:rsidRPr="004D2A93" w:rsidRDefault="001868FA" w:rsidP="00480EF0">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4D2A93">
        <w:rPr>
          <w:b w:val="0"/>
          <w:caps w:val="0"/>
          <w:sz w:val="18"/>
          <w:szCs w:val="18"/>
          <w:lang w:val="pl-PL"/>
        </w:rPr>
        <w:t>Zamawiający informuje o konieczności zapoznania się również z dokumentem „</w:t>
      </w:r>
      <w:r w:rsidR="00AE557B" w:rsidRPr="00AE557B">
        <w:rPr>
          <w:b w:val="0"/>
          <w:caps w:val="0"/>
          <w:sz w:val="18"/>
          <w:szCs w:val="18"/>
          <w:lang w:val="pl-PL"/>
        </w:rPr>
        <w:t>Szczegółowa instrukcja</w:t>
      </w:r>
      <w:r w:rsidRPr="004D2A93">
        <w:rPr>
          <w:b w:val="0"/>
          <w:caps w:val="0"/>
          <w:sz w:val="18"/>
          <w:szCs w:val="18"/>
          <w:lang w:val="pl-PL"/>
        </w:rPr>
        <w:t xml:space="preserve"> korzystania z Systemu obsługującego proces zakupowy w GK PGE” (dokument dostępny na stronie </w:t>
      </w:r>
      <w:r w:rsidR="00AE557B" w:rsidRPr="00AE557B">
        <w:rPr>
          <w:b w:val="0"/>
          <w:caps w:val="0"/>
          <w:sz w:val="18"/>
          <w:szCs w:val="18"/>
          <w:lang w:val="pl-PL"/>
        </w:rPr>
        <w:t>https://www.gkpge.pl/grupa-pge/przetargi/zakupy/dokumentypgeenergiaciepla.pl w zakładce Przetargi</w:t>
      </w:r>
      <w:r w:rsidRPr="004D2A93">
        <w:rPr>
          <w:b w:val="0"/>
          <w:caps w:val="0"/>
          <w:sz w:val="18"/>
          <w:szCs w:val="18"/>
          <w:lang w:val="pl-PL"/>
        </w:rPr>
        <w:t>).</w:t>
      </w:r>
    </w:p>
    <w:p w14:paraId="34B229DE" w14:textId="1AF0AB26"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r w:rsidRPr="004D2A93">
        <w:rPr>
          <w:b w:val="0"/>
          <w:caps w:val="0"/>
          <w:sz w:val="18"/>
          <w:szCs w:val="18"/>
          <w:lang w:val="pl-PL"/>
        </w:rPr>
        <w:t>Korzystanie z Systemu Zakupowego jest bezpłatne.</w:t>
      </w:r>
      <w:bookmarkEnd w:id="92"/>
      <w:bookmarkEnd w:id="93"/>
    </w:p>
    <w:p w14:paraId="31FCF5B4" w14:textId="39BC0DEC" w:rsidR="001868FA" w:rsidRPr="004D2A93" w:rsidRDefault="00AE557B"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4" w:name="_Toc40987110"/>
      <w:bookmarkStart w:id="95" w:name="_Toc51166006"/>
      <w:r w:rsidRPr="00AE557B">
        <w:rPr>
          <w:b w:val="0"/>
          <w:caps w:val="0"/>
          <w:sz w:val="18"/>
          <w:szCs w:val="18"/>
          <w:lang w:val="pl-PL"/>
        </w:rPr>
        <w:tab/>
        <w:t>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w:t>
      </w:r>
      <w:r>
        <w:rPr>
          <w:b w:val="0"/>
          <w:caps w:val="0"/>
          <w:sz w:val="18"/>
          <w:szCs w:val="18"/>
          <w:lang w:val="pl-PL"/>
        </w:rPr>
        <w:t>.</w:t>
      </w:r>
      <w:bookmarkEnd w:id="94"/>
      <w:bookmarkEnd w:id="95"/>
    </w:p>
    <w:p w14:paraId="506ABBE1" w14:textId="7E07EBFD"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6" w:name="_Toc40987112"/>
      <w:bookmarkStart w:id="97" w:name="_Toc51166008"/>
      <w:r w:rsidRPr="004D2A93">
        <w:rPr>
          <w:b w:val="0"/>
          <w:caps w:val="0"/>
          <w:sz w:val="18"/>
          <w:szCs w:val="18"/>
          <w:lang w:val="pl-PL"/>
        </w:rPr>
        <w:lastRenderedPageBreak/>
        <w:t xml:space="preserve">Po zarejestrowaniu i zalogowaniu się do Systemu Wykonawcy uzyskują </w:t>
      </w:r>
      <w:r w:rsidR="00AE557B">
        <w:rPr>
          <w:b w:val="0"/>
          <w:caps w:val="0"/>
          <w:sz w:val="18"/>
          <w:szCs w:val="18"/>
          <w:lang w:val="pl-PL"/>
        </w:rPr>
        <w:t>możliwość</w:t>
      </w:r>
      <w:r w:rsidR="00AE557B" w:rsidRPr="004D2A93">
        <w:rPr>
          <w:b w:val="0"/>
          <w:caps w:val="0"/>
          <w:sz w:val="18"/>
          <w:szCs w:val="18"/>
          <w:lang w:val="pl-PL"/>
        </w:rPr>
        <w:t xml:space="preserve"> składani</w:t>
      </w:r>
      <w:r w:rsidR="00AE557B">
        <w:rPr>
          <w:b w:val="0"/>
          <w:caps w:val="0"/>
          <w:sz w:val="18"/>
          <w:szCs w:val="18"/>
          <w:lang w:val="pl-PL"/>
        </w:rPr>
        <w:t>a</w:t>
      </w:r>
      <w:r w:rsidR="00AE557B" w:rsidRPr="004D2A93">
        <w:rPr>
          <w:b w:val="0"/>
          <w:caps w:val="0"/>
          <w:sz w:val="18"/>
          <w:szCs w:val="18"/>
          <w:lang w:val="pl-PL"/>
        </w:rPr>
        <w:t xml:space="preserve"> </w:t>
      </w:r>
      <w:r w:rsidRPr="004D2A93">
        <w:rPr>
          <w:b w:val="0"/>
          <w:caps w:val="0"/>
          <w:sz w:val="18"/>
          <w:szCs w:val="18"/>
          <w:lang w:val="pl-PL"/>
        </w:rPr>
        <w:t>wniosków, ofert i zadawanie pytań w Postępowaniu. Komunikacja pomiędzy Wykonawcami</w:t>
      </w:r>
      <w:r w:rsidR="000548D2" w:rsidRPr="004D2A93">
        <w:rPr>
          <w:b w:val="0"/>
          <w:caps w:val="0"/>
          <w:sz w:val="18"/>
          <w:szCs w:val="18"/>
          <w:lang w:val="pl-PL"/>
        </w:rPr>
        <w:t xml:space="preserve"> </w:t>
      </w:r>
      <w:r w:rsidRPr="004D2A93">
        <w:rPr>
          <w:b w:val="0"/>
          <w:caps w:val="0"/>
          <w:sz w:val="18"/>
          <w:szCs w:val="18"/>
          <w:lang w:val="pl-PL"/>
        </w:rPr>
        <w:t>a Zamawiającym będzie odbywała się za pomocą funkcjonalności Systemu. System umożliwia między innymi dokonywanie czynności złożenia Oferty, jej zmiany lub wycofania, złożenia pytań do Postępowania.</w:t>
      </w:r>
      <w:bookmarkEnd w:id="96"/>
      <w:bookmarkEnd w:id="97"/>
    </w:p>
    <w:p w14:paraId="29B67723" w14:textId="0CC5E021"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98" w:name="_Toc40987115"/>
      <w:bookmarkStart w:id="99" w:name="_Toc51166011"/>
      <w:r w:rsidRPr="004D2A93">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4D2A93">
        <w:rPr>
          <w:b w:val="0"/>
          <w:caps w:val="0"/>
          <w:sz w:val="18"/>
          <w:szCs w:val="18"/>
          <w:lang w:val="pl-PL"/>
        </w:rPr>
        <w:t>xlsx</w:t>
      </w:r>
      <w:proofErr w:type="spellEnd"/>
      <w:r w:rsidRPr="004D2A93">
        <w:rPr>
          <w:b w:val="0"/>
          <w:caps w:val="0"/>
          <w:sz w:val="18"/>
          <w:szCs w:val="18"/>
          <w:lang w:val="pl-PL"/>
        </w:rPr>
        <w:t xml:space="preserve">, </w:t>
      </w:r>
      <w:proofErr w:type="spellStart"/>
      <w:r w:rsidRPr="004D2A93">
        <w:rPr>
          <w:b w:val="0"/>
          <w:caps w:val="0"/>
          <w:sz w:val="18"/>
          <w:szCs w:val="18"/>
          <w:lang w:val="pl-PL"/>
        </w:rPr>
        <w:t>doc</w:t>
      </w:r>
      <w:proofErr w:type="spellEnd"/>
      <w:r w:rsidRPr="004D2A93">
        <w:rPr>
          <w:b w:val="0"/>
          <w:caps w:val="0"/>
          <w:sz w:val="18"/>
          <w:szCs w:val="18"/>
          <w:lang w:val="pl-PL"/>
        </w:rPr>
        <w:t xml:space="preserve">, </w:t>
      </w:r>
      <w:proofErr w:type="spellStart"/>
      <w:r w:rsidRPr="004D2A93">
        <w:rPr>
          <w:b w:val="0"/>
          <w:caps w:val="0"/>
          <w:sz w:val="18"/>
          <w:szCs w:val="18"/>
          <w:lang w:val="pl-PL"/>
        </w:rPr>
        <w:t>docx</w:t>
      </w:r>
      <w:proofErr w:type="spellEnd"/>
      <w:r w:rsidRPr="004D2A93">
        <w:rPr>
          <w:b w:val="0"/>
          <w:caps w:val="0"/>
          <w:sz w:val="18"/>
          <w:szCs w:val="18"/>
          <w:lang w:val="pl-PL"/>
        </w:rPr>
        <w:t xml:space="preserve">, </w:t>
      </w:r>
      <w:proofErr w:type="spellStart"/>
      <w:r w:rsidRPr="004D2A93">
        <w:rPr>
          <w:b w:val="0"/>
          <w:caps w:val="0"/>
          <w:sz w:val="18"/>
          <w:szCs w:val="18"/>
          <w:lang w:val="pl-PL"/>
        </w:rPr>
        <w:t>pptx</w:t>
      </w:r>
      <w:proofErr w:type="spellEnd"/>
      <w:r w:rsidRPr="004D2A93">
        <w:rPr>
          <w:b w:val="0"/>
          <w:caps w:val="0"/>
          <w:sz w:val="18"/>
          <w:szCs w:val="18"/>
          <w:lang w:val="pl-PL"/>
        </w:rPr>
        <w:t xml:space="preserve">, pdf, </w:t>
      </w:r>
      <w:proofErr w:type="spellStart"/>
      <w:r w:rsidRPr="004D2A93">
        <w:rPr>
          <w:b w:val="0"/>
          <w:caps w:val="0"/>
          <w:sz w:val="18"/>
          <w:szCs w:val="18"/>
          <w:lang w:val="pl-PL"/>
        </w:rPr>
        <w:t>xml</w:t>
      </w:r>
      <w:proofErr w:type="spellEnd"/>
      <w:r w:rsidRPr="004D2A93">
        <w:rPr>
          <w:b w:val="0"/>
          <w:caps w:val="0"/>
          <w:sz w:val="18"/>
          <w:szCs w:val="18"/>
          <w:lang w:val="pl-PL"/>
        </w:rPr>
        <w:t xml:space="preserve">, </w:t>
      </w:r>
      <w:proofErr w:type="spellStart"/>
      <w:r w:rsidRPr="004D2A93">
        <w:rPr>
          <w:b w:val="0"/>
          <w:caps w:val="0"/>
          <w:sz w:val="18"/>
          <w:szCs w:val="18"/>
          <w:lang w:val="pl-PL"/>
        </w:rPr>
        <w:t>rar</w:t>
      </w:r>
      <w:proofErr w:type="spellEnd"/>
      <w:r w:rsidRPr="004D2A93">
        <w:rPr>
          <w:b w:val="0"/>
          <w:caps w:val="0"/>
          <w:sz w:val="18"/>
          <w:szCs w:val="18"/>
          <w:lang w:val="pl-PL"/>
        </w:rPr>
        <w:t xml:space="preserve">, zip, gif, jpg, </w:t>
      </w:r>
      <w:proofErr w:type="spellStart"/>
      <w:r w:rsidRPr="004D2A93">
        <w:rPr>
          <w:b w:val="0"/>
          <w:caps w:val="0"/>
          <w:sz w:val="18"/>
          <w:szCs w:val="18"/>
          <w:lang w:val="pl-PL"/>
        </w:rPr>
        <w:t>dwg</w:t>
      </w:r>
      <w:proofErr w:type="spellEnd"/>
      <w:r w:rsidRPr="004D2A93">
        <w:rPr>
          <w:b w:val="0"/>
          <w:caps w:val="0"/>
          <w:sz w:val="18"/>
          <w:szCs w:val="18"/>
          <w:lang w:val="pl-PL"/>
        </w:rPr>
        <w:t xml:space="preserve">, </w:t>
      </w:r>
      <w:proofErr w:type="spellStart"/>
      <w:r w:rsidRPr="004D2A93">
        <w:rPr>
          <w:b w:val="0"/>
          <w:caps w:val="0"/>
          <w:sz w:val="18"/>
          <w:szCs w:val="18"/>
          <w:lang w:val="pl-PL"/>
        </w:rPr>
        <w:t>tif</w:t>
      </w:r>
      <w:proofErr w:type="spellEnd"/>
      <w:r w:rsidRPr="004D2A93">
        <w:rPr>
          <w:b w:val="0"/>
          <w:caps w:val="0"/>
          <w:sz w:val="18"/>
          <w:szCs w:val="18"/>
          <w:lang w:val="pl-PL"/>
        </w:rPr>
        <w:t xml:space="preserve">, </w:t>
      </w:r>
      <w:proofErr w:type="spellStart"/>
      <w:r w:rsidRPr="004D2A93">
        <w:rPr>
          <w:b w:val="0"/>
          <w:caps w:val="0"/>
          <w:sz w:val="18"/>
          <w:szCs w:val="18"/>
          <w:lang w:val="pl-PL"/>
        </w:rPr>
        <w:t>tiff</w:t>
      </w:r>
      <w:proofErr w:type="spellEnd"/>
      <w:r w:rsidRPr="004D2A93">
        <w:rPr>
          <w:b w:val="0"/>
          <w:caps w:val="0"/>
          <w:sz w:val="18"/>
          <w:szCs w:val="18"/>
          <w:lang w:val="pl-PL"/>
        </w:rPr>
        <w:t xml:space="preserve">, rtf, </w:t>
      </w:r>
      <w:proofErr w:type="spellStart"/>
      <w:r w:rsidRPr="004D2A93">
        <w:rPr>
          <w:b w:val="0"/>
          <w:caps w:val="0"/>
          <w:sz w:val="18"/>
          <w:szCs w:val="18"/>
          <w:lang w:val="pl-PL"/>
        </w:rPr>
        <w:t>jpeg</w:t>
      </w:r>
      <w:proofErr w:type="spellEnd"/>
      <w:r w:rsidRPr="004D2A93">
        <w:rPr>
          <w:b w:val="0"/>
          <w:caps w:val="0"/>
          <w:sz w:val="18"/>
          <w:szCs w:val="18"/>
          <w:lang w:val="pl-PL"/>
        </w:rPr>
        <w:t xml:space="preserve">, </w:t>
      </w:r>
      <w:proofErr w:type="spellStart"/>
      <w:r w:rsidRPr="004D2A93">
        <w:rPr>
          <w:b w:val="0"/>
          <w:caps w:val="0"/>
          <w:sz w:val="18"/>
          <w:szCs w:val="18"/>
          <w:lang w:val="pl-PL"/>
        </w:rPr>
        <w:t>bmp</w:t>
      </w:r>
      <w:proofErr w:type="spellEnd"/>
      <w:r w:rsidRPr="004D2A93">
        <w:rPr>
          <w:b w:val="0"/>
          <w:caps w:val="0"/>
          <w:sz w:val="18"/>
          <w:szCs w:val="18"/>
          <w:lang w:val="pl-PL"/>
        </w:rPr>
        <w:t xml:space="preserve">, txt, </w:t>
      </w:r>
      <w:proofErr w:type="spellStart"/>
      <w:r w:rsidRPr="004D2A93">
        <w:rPr>
          <w:b w:val="0"/>
          <w:caps w:val="0"/>
          <w:sz w:val="18"/>
          <w:szCs w:val="18"/>
          <w:lang w:val="pl-PL"/>
        </w:rPr>
        <w:t>ath</w:t>
      </w:r>
      <w:proofErr w:type="spellEnd"/>
      <w:r w:rsidRPr="004D2A93">
        <w:rPr>
          <w:b w:val="0"/>
          <w:caps w:val="0"/>
          <w:sz w:val="18"/>
          <w:szCs w:val="18"/>
          <w:lang w:val="pl-PL"/>
        </w:rPr>
        <w:t xml:space="preserve">, </w:t>
      </w:r>
      <w:proofErr w:type="spellStart"/>
      <w:r w:rsidRPr="004D2A93">
        <w:rPr>
          <w:b w:val="0"/>
          <w:caps w:val="0"/>
          <w:sz w:val="18"/>
          <w:szCs w:val="18"/>
          <w:lang w:val="pl-PL"/>
        </w:rPr>
        <w:t>kst</w:t>
      </w:r>
      <w:proofErr w:type="spellEnd"/>
      <w:r w:rsidRPr="004D2A93">
        <w:rPr>
          <w:b w:val="0"/>
          <w:caps w:val="0"/>
          <w:sz w:val="18"/>
          <w:szCs w:val="18"/>
          <w:lang w:val="pl-PL"/>
        </w:rPr>
        <w:t xml:space="preserve">, </w:t>
      </w:r>
      <w:proofErr w:type="spellStart"/>
      <w:r w:rsidRPr="004D2A93">
        <w:rPr>
          <w:b w:val="0"/>
          <w:caps w:val="0"/>
          <w:sz w:val="18"/>
          <w:szCs w:val="18"/>
          <w:lang w:val="pl-PL"/>
        </w:rPr>
        <w:t>png</w:t>
      </w:r>
      <w:proofErr w:type="spellEnd"/>
      <w:r w:rsidRPr="004D2A93">
        <w:rPr>
          <w:b w:val="0"/>
          <w:caps w:val="0"/>
          <w:sz w:val="18"/>
          <w:szCs w:val="18"/>
          <w:lang w:val="pl-PL"/>
        </w:rPr>
        <w:t xml:space="preserve">, </w:t>
      </w:r>
      <w:proofErr w:type="spellStart"/>
      <w:r w:rsidRPr="004D2A93">
        <w:rPr>
          <w:b w:val="0"/>
          <w:caps w:val="0"/>
          <w:sz w:val="18"/>
          <w:szCs w:val="18"/>
          <w:lang w:val="pl-PL"/>
        </w:rPr>
        <w:t>CAdES</w:t>
      </w:r>
      <w:proofErr w:type="spellEnd"/>
      <w:r w:rsidRPr="004D2A93">
        <w:rPr>
          <w:b w:val="0"/>
          <w:caps w:val="0"/>
          <w:sz w:val="18"/>
          <w:szCs w:val="18"/>
          <w:lang w:val="pl-PL"/>
        </w:rPr>
        <w:t xml:space="preserve">, </w:t>
      </w:r>
      <w:proofErr w:type="spellStart"/>
      <w:r w:rsidRPr="004D2A93">
        <w:rPr>
          <w:b w:val="0"/>
          <w:caps w:val="0"/>
          <w:sz w:val="18"/>
          <w:szCs w:val="18"/>
          <w:lang w:val="pl-PL"/>
        </w:rPr>
        <w:t>XAdES</w:t>
      </w:r>
      <w:proofErr w:type="spellEnd"/>
      <w:r w:rsidRPr="004D2A93">
        <w:rPr>
          <w:b w:val="0"/>
          <w:caps w:val="0"/>
          <w:sz w:val="18"/>
          <w:szCs w:val="18"/>
          <w:lang w:val="pl-PL"/>
        </w:rPr>
        <w:t xml:space="preserve">, </w:t>
      </w:r>
      <w:proofErr w:type="spellStart"/>
      <w:r w:rsidRPr="004D2A93">
        <w:rPr>
          <w:b w:val="0"/>
          <w:caps w:val="0"/>
          <w:sz w:val="18"/>
          <w:szCs w:val="18"/>
          <w:lang w:val="pl-PL"/>
        </w:rPr>
        <w:t>PAdES</w:t>
      </w:r>
      <w:proofErr w:type="spellEnd"/>
      <w:r w:rsidRPr="004D2A93">
        <w:rPr>
          <w:b w:val="0"/>
          <w:caps w:val="0"/>
          <w:sz w:val="18"/>
          <w:szCs w:val="18"/>
          <w:lang w:val="pl-PL"/>
        </w:rPr>
        <w:t xml:space="preserve">, </w:t>
      </w:r>
      <w:proofErr w:type="spellStart"/>
      <w:r w:rsidRPr="004D2A93">
        <w:rPr>
          <w:b w:val="0"/>
          <w:caps w:val="0"/>
          <w:sz w:val="18"/>
          <w:szCs w:val="18"/>
          <w:lang w:val="pl-PL"/>
        </w:rPr>
        <w:t>ASiC</w:t>
      </w:r>
      <w:proofErr w:type="spellEnd"/>
      <w:r w:rsidRPr="004D2A93">
        <w:rPr>
          <w:b w:val="0"/>
          <w:caps w:val="0"/>
          <w:sz w:val="18"/>
          <w:szCs w:val="18"/>
          <w:lang w:val="pl-PL"/>
        </w:rPr>
        <w:t xml:space="preserve">-S, 7z, </w:t>
      </w:r>
      <w:proofErr w:type="spellStart"/>
      <w:r w:rsidRPr="004D2A93">
        <w:rPr>
          <w:b w:val="0"/>
          <w:caps w:val="0"/>
          <w:sz w:val="18"/>
          <w:szCs w:val="18"/>
          <w:lang w:val="pl-PL"/>
        </w:rPr>
        <w:t>ppt</w:t>
      </w:r>
      <w:proofErr w:type="spellEnd"/>
      <w:r w:rsidRPr="004D2A93">
        <w:rPr>
          <w:b w:val="0"/>
          <w:caps w:val="0"/>
          <w:sz w:val="18"/>
          <w:szCs w:val="18"/>
          <w:lang w:val="pl-PL"/>
        </w:rPr>
        <w:t>,</w:t>
      </w:r>
      <w:r w:rsidR="00AE557B">
        <w:rPr>
          <w:b w:val="0"/>
          <w:caps w:val="0"/>
          <w:sz w:val="18"/>
          <w:szCs w:val="18"/>
          <w:lang w:val="pl-PL"/>
        </w:rPr>
        <w:t xml:space="preserve"> </w:t>
      </w:r>
      <w:proofErr w:type="spellStart"/>
      <w:r w:rsidR="00AE557B">
        <w:rPr>
          <w:b w:val="0"/>
          <w:caps w:val="0"/>
          <w:sz w:val="18"/>
          <w:szCs w:val="18"/>
          <w:lang w:val="pl-PL"/>
        </w:rPr>
        <w:t>html</w:t>
      </w:r>
      <w:proofErr w:type="spellEnd"/>
      <w:r w:rsidR="00AE557B">
        <w:rPr>
          <w:b w:val="0"/>
          <w:caps w:val="0"/>
          <w:sz w:val="18"/>
          <w:szCs w:val="18"/>
          <w:lang w:val="pl-PL"/>
        </w:rPr>
        <w:t>,</w:t>
      </w:r>
      <w:r w:rsidRPr="004D2A93">
        <w:rPr>
          <w:b w:val="0"/>
          <w:caps w:val="0"/>
          <w:sz w:val="18"/>
          <w:szCs w:val="18"/>
          <w:lang w:val="pl-PL"/>
        </w:rPr>
        <w:t xml:space="preserve"> przy czym zaleca się wykorzystywanie plików w formacie pdf.</w:t>
      </w:r>
      <w:bookmarkEnd w:id="98"/>
      <w:bookmarkEnd w:id="99"/>
    </w:p>
    <w:p w14:paraId="58054FBB"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100" w:name="_Toc40987116"/>
      <w:bookmarkStart w:id="101" w:name="_Toc51166012"/>
      <w:r w:rsidRPr="004D2A93">
        <w:rPr>
          <w:b w:val="0"/>
          <w:caps w:val="0"/>
          <w:sz w:val="18"/>
          <w:szCs w:val="18"/>
          <w:lang w:val="pl-PL"/>
        </w:rPr>
        <w:t xml:space="preserve">Zamawiający zaleca, aby pliki były podpisywane Podpisem elektronicznym w formacie </w:t>
      </w:r>
      <w:proofErr w:type="spellStart"/>
      <w:r w:rsidRPr="004D2A93">
        <w:rPr>
          <w:b w:val="0"/>
          <w:caps w:val="0"/>
          <w:sz w:val="18"/>
          <w:szCs w:val="18"/>
          <w:lang w:val="pl-PL"/>
        </w:rPr>
        <w:t>PAdES</w:t>
      </w:r>
      <w:proofErr w:type="spellEnd"/>
      <w:r w:rsidRPr="004D2A93">
        <w:rPr>
          <w:b w:val="0"/>
          <w:caps w:val="0"/>
          <w:sz w:val="18"/>
          <w:szCs w:val="18"/>
          <w:lang w:val="pl-PL"/>
        </w:rPr>
        <w:t xml:space="preserve">-T lub jeżeli jest taka możliwość w formacie  </w:t>
      </w:r>
      <w:proofErr w:type="spellStart"/>
      <w:r w:rsidRPr="004D2A93">
        <w:rPr>
          <w:b w:val="0"/>
          <w:caps w:val="0"/>
          <w:sz w:val="18"/>
          <w:szCs w:val="18"/>
          <w:lang w:val="pl-PL"/>
        </w:rPr>
        <w:t>PAdES</w:t>
      </w:r>
      <w:proofErr w:type="spellEnd"/>
      <w:r w:rsidRPr="004D2A93">
        <w:rPr>
          <w:b w:val="0"/>
          <w:caps w:val="0"/>
          <w:sz w:val="18"/>
          <w:szCs w:val="18"/>
          <w:lang w:val="pl-PL"/>
        </w:rPr>
        <w:t>-LTV (kwalifikowany znacznik czasu).</w:t>
      </w:r>
      <w:bookmarkEnd w:id="100"/>
      <w:bookmarkEnd w:id="101"/>
    </w:p>
    <w:p w14:paraId="5ED0A6DA" w14:textId="77777777" w:rsidR="00217634"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2" w:name="_Toc40987117"/>
      <w:bookmarkStart w:id="103" w:name="_Toc51166013"/>
      <w:r w:rsidRPr="004D2A93">
        <w:rPr>
          <w:b w:val="0"/>
          <w:caps w:val="0"/>
          <w:sz w:val="18"/>
          <w:szCs w:val="18"/>
          <w:lang w:val="pl-PL"/>
        </w:rPr>
        <w:t>Zaleca się, aby Wykonawca stosował do elektronic</w:t>
      </w:r>
      <w:r w:rsidR="00267978" w:rsidRPr="004D2A93">
        <w:rPr>
          <w:b w:val="0"/>
          <w:caps w:val="0"/>
          <w:sz w:val="18"/>
          <w:szCs w:val="18"/>
          <w:lang w:val="pl-PL"/>
        </w:rPr>
        <w:t>znego podpisywania dokumentów i </w:t>
      </w:r>
      <w:r w:rsidRPr="004D2A93">
        <w:rPr>
          <w:b w:val="0"/>
          <w:caps w:val="0"/>
          <w:sz w:val="18"/>
          <w:szCs w:val="18"/>
          <w:lang w:val="pl-PL"/>
        </w:rPr>
        <w:t xml:space="preserve">oświadczeń certyfikowane programy do składania Podpisu elektronicznego. </w:t>
      </w:r>
      <w:r w:rsidRPr="004D2A93">
        <w:rPr>
          <w:caps w:val="0"/>
          <w:sz w:val="18"/>
          <w:szCs w:val="18"/>
          <w:lang w:val="pl-PL"/>
        </w:rPr>
        <w:t xml:space="preserve">Nie dopuszcza się podpisywania dokumentów i oświadczeń przy użyciu podpisu zaufanego za pośrednictwem </w:t>
      </w:r>
      <w:proofErr w:type="spellStart"/>
      <w:r w:rsidRPr="004D2A93">
        <w:rPr>
          <w:caps w:val="0"/>
          <w:sz w:val="18"/>
          <w:szCs w:val="18"/>
          <w:lang w:val="pl-PL"/>
        </w:rPr>
        <w:t>ePUAP</w:t>
      </w:r>
      <w:proofErr w:type="spellEnd"/>
      <w:r w:rsidRPr="004D2A93">
        <w:rPr>
          <w:b w:val="0"/>
          <w:caps w:val="0"/>
          <w:sz w:val="18"/>
          <w:szCs w:val="18"/>
          <w:lang w:val="pl-PL"/>
        </w:rPr>
        <w:t>.</w:t>
      </w:r>
      <w:bookmarkEnd w:id="102"/>
      <w:bookmarkEnd w:id="103"/>
      <w:r w:rsidR="00217634" w:rsidRPr="004D2A93">
        <w:rPr>
          <w:b w:val="0"/>
          <w:caps w:val="0"/>
          <w:sz w:val="18"/>
          <w:szCs w:val="18"/>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4" w:name="_Toc40987118"/>
      <w:bookmarkStart w:id="105" w:name="_Toc51166014"/>
      <w:r w:rsidRPr="004D2A93">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4D2A93">
        <w:rPr>
          <w:b w:val="0"/>
          <w:caps w:val="0"/>
          <w:sz w:val="18"/>
          <w:szCs w:val="18"/>
          <w:lang w:val="pl-PL"/>
        </w:rPr>
        <w:t>Procertum</w:t>
      </w:r>
      <w:proofErr w:type="spellEnd"/>
      <w:r w:rsidRPr="004D2A93">
        <w:rPr>
          <w:b w:val="0"/>
          <w:caps w:val="0"/>
          <w:sz w:val="18"/>
          <w:szCs w:val="18"/>
          <w:lang w:val="pl-PL"/>
        </w:rPr>
        <w:t xml:space="preserve"> Smart </w:t>
      </w:r>
      <w:proofErr w:type="spellStart"/>
      <w:r w:rsidRPr="004D2A93">
        <w:rPr>
          <w:b w:val="0"/>
          <w:caps w:val="0"/>
          <w:sz w:val="18"/>
          <w:szCs w:val="18"/>
          <w:lang w:val="pl-PL"/>
        </w:rPr>
        <w:t>Sign</w:t>
      </w:r>
      <w:proofErr w:type="spellEnd"/>
      <w:r w:rsidRPr="004D2A93">
        <w:rPr>
          <w:b w:val="0"/>
          <w:caps w:val="0"/>
          <w:sz w:val="18"/>
          <w:szCs w:val="18"/>
          <w:lang w:val="pl-PL"/>
        </w:rPr>
        <w:t>, wydawane przez Asseco Data Systems S.A. i Szafir, wydawane przez Krajową Izbę Rozliczeniową S.A.</w:t>
      </w:r>
      <w:bookmarkEnd w:id="104"/>
      <w:bookmarkEnd w:id="105"/>
    </w:p>
    <w:p w14:paraId="1564D309"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6" w:name="_Toc40987119"/>
      <w:bookmarkStart w:id="107" w:name="_Toc51166015"/>
      <w:r w:rsidRPr="004D2A93">
        <w:rPr>
          <w:b w:val="0"/>
          <w:caps w:val="0"/>
          <w:sz w:val="18"/>
          <w:szCs w:val="18"/>
          <w:lang w:val="pl-PL"/>
        </w:rPr>
        <w:t>Zamawiający informuje, że pliki dołączane do Systemu przez Wykonawców są sprawdzane oprogramowaniem antywirusowym.</w:t>
      </w:r>
      <w:bookmarkEnd w:id="106"/>
      <w:bookmarkEnd w:id="107"/>
    </w:p>
    <w:p w14:paraId="5800BFCF" w14:textId="10F548D1"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8" w:name="_Toc40987120"/>
      <w:bookmarkStart w:id="109" w:name="_Toc51166016"/>
      <w:r w:rsidRPr="004D2A93">
        <w:rPr>
          <w:b w:val="0"/>
          <w:caps w:val="0"/>
          <w:sz w:val="18"/>
          <w:szCs w:val="18"/>
          <w:lang w:val="pl-PL"/>
        </w:rPr>
        <w:t xml:space="preserve">Oferta wraz z załącznikami składana przez Wykonawcę w Systemie Zakupowym jest szyfrowana. Szyfrowanie następuje po podaniu przez Wykonawcę PIN-u. </w:t>
      </w:r>
      <w:r w:rsidRPr="004D2A93">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4D2A93">
        <w:rPr>
          <w:b w:val="0"/>
          <w:caps w:val="0"/>
          <w:sz w:val="18"/>
          <w:szCs w:val="18"/>
          <w:lang w:val="pl-PL"/>
        </w:rPr>
        <w:t>. Po upływie terminu otwarcia ofert Oferta Wykonawcy jest automatycznie deszyfrowana umożliwiając otwarcie Oferty.</w:t>
      </w:r>
      <w:bookmarkEnd w:id="108"/>
      <w:bookmarkEnd w:id="109"/>
    </w:p>
    <w:p w14:paraId="2FCB433D" w14:textId="2CF72FCD"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0" w:name="_Toc40987121"/>
      <w:bookmarkStart w:id="111" w:name="_Toc51166017"/>
      <w:r w:rsidRPr="004D2A93">
        <w:rPr>
          <w:b w:val="0"/>
          <w:caps w:val="0"/>
          <w:sz w:val="18"/>
          <w:szCs w:val="18"/>
          <w:lang w:val="pl-PL"/>
        </w:rPr>
        <w:t>Za datę złożenia Oferty, wniosków, zawiadomienia, dokumentu elektronicznego, oświadczenia lub elektronicznej kopii dokumentu lub oświadczenia przyjmuje się datę ich przekazania (złożenia) w Systemie Zakupowym do Zamawiającego.</w:t>
      </w:r>
      <w:bookmarkEnd w:id="110"/>
      <w:bookmarkEnd w:id="111"/>
    </w:p>
    <w:p w14:paraId="49BC897B" w14:textId="4C127A3F" w:rsidR="00AE557B" w:rsidRPr="00AE557B" w:rsidRDefault="003C0970" w:rsidP="00AE557B">
      <w:pPr>
        <w:pStyle w:val="Nagwek1"/>
        <w:numPr>
          <w:ilvl w:val="1"/>
          <w:numId w:val="119"/>
        </w:numPr>
        <w:tabs>
          <w:tab w:val="right" w:leader="dot" w:pos="9915"/>
        </w:tabs>
        <w:suppressAutoHyphens/>
        <w:spacing w:before="120" w:after="120" w:line="240" w:lineRule="auto"/>
        <w:rPr>
          <w:b w:val="0"/>
          <w:bCs/>
          <w:caps w:val="0"/>
          <w:sz w:val="18"/>
          <w:szCs w:val="18"/>
          <w:lang w:val="pl-PL"/>
        </w:rPr>
      </w:pPr>
      <w:bookmarkStart w:id="112" w:name="_Toc40987122"/>
      <w:bookmarkStart w:id="113" w:name="_Toc51166018"/>
      <w:r w:rsidRPr="004D2A93">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r w:rsidR="00354402">
        <w:fldChar w:fldCharType="begin"/>
      </w:r>
      <w:r w:rsidR="00354402" w:rsidRPr="00354402">
        <w:rPr>
          <w:lang w:val="pl-PL"/>
          <w:rPrChange w:id="114" w:author="Autor">
            <w:rPr/>
          </w:rPrChange>
        </w:rPr>
        <w:instrText>HYPERLINK "mailto:helpdesk.zakupy@gkpge.pl"</w:instrText>
      </w:r>
      <w:r w:rsidR="00354402">
        <w:fldChar w:fldCharType="separate"/>
      </w:r>
      <w:r w:rsidRPr="004D2A93">
        <w:rPr>
          <w:rStyle w:val="Hipercze"/>
          <w:rFonts w:cstheme="minorHAnsi"/>
          <w:b w:val="0"/>
          <w:bCs/>
          <w:caps w:val="0"/>
          <w:color w:val="00B0F0"/>
          <w:sz w:val="18"/>
          <w:szCs w:val="18"/>
          <w:lang w:val="pl-PL"/>
        </w:rPr>
        <w:t>helpdesk.zakupy@gkpge.pl</w:t>
      </w:r>
      <w:r w:rsidR="00354402">
        <w:rPr>
          <w:rStyle w:val="Hipercze"/>
          <w:rFonts w:cstheme="minorHAnsi"/>
          <w:b w:val="0"/>
          <w:bCs/>
          <w:caps w:val="0"/>
          <w:color w:val="00B0F0"/>
          <w:sz w:val="18"/>
          <w:szCs w:val="18"/>
          <w:lang w:val="pl-PL"/>
        </w:rPr>
        <w:fldChar w:fldCharType="end"/>
      </w:r>
      <w:r w:rsidRPr="004D2A93">
        <w:rPr>
          <w:b w:val="0"/>
          <w:bCs/>
          <w:caps w:val="0"/>
          <w:sz w:val="18"/>
          <w:szCs w:val="18"/>
          <w:lang w:val="pl-PL"/>
        </w:rPr>
        <w:t>; tel.: +48 22 576 87 87</w:t>
      </w:r>
      <w:r w:rsidR="00AE557B">
        <w:rPr>
          <w:b w:val="0"/>
          <w:bCs/>
          <w:caps w:val="0"/>
          <w:sz w:val="18"/>
          <w:szCs w:val="18"/>
          <w:lang w:val="pl-PL"/>
        </w:rPr>
        <w:t>,</w:t>
      </w:r>
      <w:r w:rsidR="00AE557B" w:rsidRPr="004D2A93">
        <w:rPr>
          <w:b w:val="0"/>
          <w:bCs/>
          <w:caps w:val="0"/>
          <w:sz w:val="18"/>
          <w:szCs w:val="18"/>
          <w:lang w:val="pl-PL"/>
        </w:rPr>
        <w:t xml:space="preserve"> </w:t>
      </w:r>
    </w:p>
    <w:p w14:paraId="3A6D08FA" w14:textId="77777777" w:rsidR="00AE557B" w:rsidRPr="00AE557B" w:rsidRDefault="00AE557B" w:rsidP="001347EC">
      <w:pPr>
        <w:pStyle w:val="Nagwek1"/>
        <w:tabs>
          <w:tab w:val="right" w:leader="dot" w:pos="9915"/>
        </w:tabs>
        <w:suppressAutoHyphens/>
        <w:spacing w:before="120" w:after="120" w:line="240" w:lineRule="auto"/>
        <w:ind w:left="1145"/>
        <w:rPr>
          <w:b w:val="0"/>
          <w:bCs/>
          <w:caps w:val="0"/>
          <w:sz w:val="18"/>
          <w:szCs w:val="18"/>
          <w:lang w:val="pl-PL"/>
        </w:rPr>
      </w:pPr>
      <w:r w:rsidRPr="00AE557B">
        <w:rPr>
          <w:b w:val="0"/>
          <w:bCs/>
          <w:caps w:val="0"/>
          <w:sz w:val="18"/>
          <w:szCs w:val="18"/>
          <w:lang w:val="pl-PL"/>
        </w:rPr>
        <w:t>formularz kontaktowy: https://swpp2.gkpge.pl/app/helpdesk/form. Pomoc dostępna jest od 8:00 do 16:00 w dni robocze. Zakres wsparcia: https://www.gkpge.pl/grupa-pge/przetargi/zakupy.</w:t>
      </w:r>
    </w:p>
    <w:p w14:paraId="480966FA"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5" w:name="_Toc40987123"/>
      <w:bookmarkStart w:id="116" w:name="_Toc51166019"/>
      <w:bookmarkEnd w:id="112"/>
      <w:bookmarkEnd w:id="113"/>
      <w:r w:rsidRPr="004D2A93">
        <w:rPr>
          <w:b w:val="0"/>
          <w:caps w:val="0"/>
          <w:sz w:val="18"/>
          <w:szCs w:val="18"/>
          <w:lang w:val="pl-PL"/>
        </w:rPr>
        <w:t xml:space="preserve">System po upływie terminu składania Ofert nie dopuści możliwości złożenia Oferty, tym samym </w:t>
      </w:r>
      <w:r w:rsidRPr="004D2A93">
        <w:rPr>
          <w:caps w:val="0"/>
          <w:sz w:val="18"/>
          <w:szCs w:val="18"/>
          <w:lang w:val="pl-PL"/>
        </w:rPr>
        <w:t>zaleca się przygotowanie i złożenie Oferty z odpowiednim wyprzedzeniem</w:t>
      </w:r>
      <w:r w:rsidRPr="004D2A93">
        <w:rPr>
          <w:b w:val="0"/>
          <w:caps w:val="0"/>
          <w:sz w:val="18"/>
          <w:szCs w:val="18"/>
          <w:lang w:val="pl-PL"/>
        </w:rPr>
        <w:t>.</w:t>
      </w:r>
      <w:bookmarkEnd w:id="83"/>
      <w:bookmarkEnd w:id="84"/>
      <w:bookmarkEnd w:id="85"/>
      <w:bookmarkEnd w:id="86"/>
      <w:bookmarkEnd w:id="115"/>
      <w:bookmarkEnd w:id="116"/>
    </w:p>
    <w:p w14:paraId="2BC0590B" w14:textId="0F7BFBA4" w:rsidR="001868FA" w:rsidRPr="00B15357"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7" w:name="_Toc40987124"/>
      <w:bookmarkStart w:id="118" w:name="_Toc51166020"/>
      <w:r w:rsidRPr="00B15357">
        <w:rPr>
          <w:b w:val="0"/>
          <w:caps w:val="0"/>
          <w:sz w:val="18"/>
          <w:szCs w:val="18"/>
          <w:lang w:val="pl-PL"/>
        </w:rPr>
        <w:t xml:space="preserve">Osobą uprawnioną ze strony Zamawiającego do kontaktu z Wykonawcami jest </w:t>
      </w:r>
      <w:r w:rsidR="000E4970" w:rsidRPr="00B15357">
        <w:rPr>
          <w:b w:val="0"/>
          <w:caps w:val="0"/>
          <w:sz w:val="18"/>
          <w:szCs w:val="18"/>
          <w:lang w:val="pl-PL"/>
        </w:rPr>
        <w:t>Renata Gronowska</w:t>
      </w:r>
      <w:r w:rsidRPr="00B15357">
        <w:rPr>
          <w:b w:val="0"/>
          <w:caps w:val="0"/>
          <w:sz w:val="18"/>
          <w:szCs w:val="18"/>
          <w:lang w:val="pl-PL"/>
        </w:rPr>
        <w:t xml:space="preserve">, e-mail: </w:t>
      </w:r>
      <w:bookmarkStart w:id="119" w:name="_Toc243294533"/>
      <w:bookmarkStart w:id="120" w:name="_Toc43108581"/>
      <w:bookmarkEnd w:id="117"/>
      <w:bookmarkEnd w:id="118"/>
      <w:r w:rsidR="000E4970" w:rsidRPr="00B15357">
        <w:rPr>
          <w:b w:val="0"/>
          <w:caps w:val="0"/>
          <w:sz w:val="18"/>
          <w:szCs w:val="18"/>
          <w:lang w:val="pl-PL"/>
        </w:rPr>
        <w:t>Renata.Gronowska@gkpge.pl</w:t>
      </w:r>
      <w:r w:rsidRPr="00B15357">
        <w:rPr>
          <w:b w:val="0"/>
          <w:caps w:val="0"/>
          <w:sz w:val="18"/>
          <w:szCs w:val="18"/>
          <w:lang w:val="pl-PL"/>
        </w:rPr>
        <w:t xml:space="preserve">, tel. </w:t>
      </w:r>
      <w:r w:rsidR="00B15357" w:rsidRPr="00B15357">
        <w:rPr>
          <w:b w:val="0"/>
          <w:caps w:val="0"/>
          <w:sz w:val="18"/>
          <w:szCs w:val="18"/>
          <w:lang w:val="pl-PL"/>
        </w:rPr>
        <w:t>+48 665 521 196</w:t>
      </w:r>
      <w:r w:rsidRPr="00B15357">
        <w:rPr>
          <w:b w:val="0"/>
          <w:caps w:val="0"/>
          <w:sz w:val="18"/>
          <w:szCs w:val="18"/>
          <w:lang w:val="pl-PL"/>
        </w:rPr>
        <w:t>.</w:t>
      </w:r>
    </w:p>
    <w:p w14:paraId="0D24B4C5" w14:textId="77777777" w:rsidR="001868FA" w:rsidRPr="004D2A93" w:rsidRDefault="001868FA" w:rsidP="004D2A93">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21" w:name="_Toc40987125"/>
      <w:bookmarkStart w:id="122" w:name="_Toc51166021"/>
      <w:r w:rsidRPr="004D2A93">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21"/>
      <w:r w:rsidRPr="004D2A93">
        <w:rPr>
          <w:b w:val="0"/>
          <w:caps w:val="0"/>
          <w:sz w:val="18"/>
          <w:szCs w:val="18"/>
          <w:lang w:val="pl-PL"/>
        </w:rPr>
        <w:t xml:space="preserve"> </w:t>
      </w:r>
      <w:r w:rsidRPr="004D2A93">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4D2A93">
        <w:rPr>
          <w:b w:val="0"/>
          <w:sz w:val="18"/>
          <w:szCs w:val="18"/>
          <w:u w:val="single"/>
          <w:lang w:val="pl-PL"/>
        </w:rPr>
        <w:t>.</w:t>
      </w:r>
      <w:r w:rsidRPr="004D2A93">
        <w:rPr>
          <w:b w:val="0"/>
          <w:caps w:val="0"/>
          <w:sz w:val="18"/>
          <w:szCs w:val="18"/>
          <w:lang w:val="pl-PL"/>
        </w:rPr>
        <w:t xml:space="preserve"> Treść pytań/wniosków Wykonawców wraz z udzielonymi przez Zamawiającego wyjaśni</w:t>
      </w:r>
      <w:r w:rsidR="00267978" w:rsidRPr="004D2A93">
        <w:rPr>
          <w:b w:val="0"/>
          <w:caps w:val="0"/>
          <w:sz w:val="18"/>
          <w:szCs w:val="18"/>
          <w:lang w:val="pl-PL"/>
        </w:rPr>
        <w:t>eniami, zostanie udostępniona w </w:t>
      </w:r>
      <w:r w:rsidRPr="004D2A93">
        <w:rPr>
          <w:b w:val="0"/>
          <w:caps w:val="0"/>
          <w:sz w:val="18"/>
          <w:szCs w:val="18"/>
          <w:lang w:val="pl-PL"/>
        </w:rPr>
        <w:t>Systemie w zakładce “Dokumenty zamówienia”.</w:t>
      </w:r>
      <w:bookmarkEnd w:id="122"/>
      <w:r w:rsidRPr="004D2A93">
        <w:rPr>
          <w:b w:val="0"/>
          <w:caps w:val="0"/>
          <w:sz w:val="18"/>
          <w:szCs w:val="18"/>
          <w:lang w:val="pl-PL"/>
        </w:rPr>
        <w:t xml:space="preserve"> </w:t>
      </w:r>
    </w:p>
    <w:p w14:paraId="54379EC4"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23" w:name="_Toc40987126"/>
      <w:bookmarkStart w:id="124" w:name="_Toc51166022"/>
      <w:bookmarkEnd w:id="119"/>
      <w:bookmarkEnd w:id="120"/>
      <w:r w:rsidRPr="00596F56">
        <w:rPr>
          <w:rFonts w:ascii="Trebuchet MS" w:hAnsi="Trebuchet MS"/>
          <w:b w:val="0"/>
          <w:caps w:val="0"/>
          <w:color w:val="1A7466"/>
          <w:sz w:val="32"/>
          <w:szCs w:val="32"/>
          <w:lang w:val="pl-PL"/>
        </w:rPr>
        <w:t>TRYB POSTĘPOWANIA, SKRÓTY I DEFINICJE</w:t>
      </w:r>
      <w:bookmarkEnd w:id="123"/>
      <w:bookmarkEnd w:id="124"/>
    </w:p>
    <w:p w14:paraId="74D29DB1" w14:textId="2AD9A553"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25" w:name="_Hlt41726032"/>
      <w:bookmarkStart w:id="126" w:name="_Toc514847118"/>
      <w:bookmarkStart w:id="127" w:name="_Toc515881651"/>
      <w:bookmarkStart w:id="128" w:name="_Toc515881832"/>
      <w:bookmarkStart w:id="129" w:name="_Toc515896261"/>
      <w:bookmarkStart w:id="130" w:name="_Toc40987127"/>
      <w:bookmarkStart w:id="131" w:name="_Toc51166023"/>
      <w:bookmarkStart w:id="132" w:name="_Toc243294538"/>
      <w:bookmarkStart w:id="133" w:name="_Toc514847126"/>
      <w:bookmarkStart w:id="134" w:name="_Toc145406942"/>
      <w:bookmarkEnd w:id="125"/>
      <w:r w:rsidRPr="004D2A93">
        <w:rPr>
          <w:b w:val="0"/>
          <w:caps w:val="0"/>
          <w:sz w:val="18"/>
          <w:szCs w:val="18"/>
          <w:lang w:val="pl-PL"/>
        </w:rPr>
        <w:t>Przedmiotowe Postępowanie o udzielenie zamówienia prowadzone jest na podstawie ustawy z dnia</w:t>
      </w:r>
      <w:r w:rsidR="00FC4EAE" w:rsidRPr="004D2A93">
        <w:rPr>
          <w:b w:val="0"/>
          <w:caps w:val="0"/>
          <w:sz w:val="18"/>
          <w:szCs w:val="18"/>
          <w:lang w:val="pl-PL"/>
        </w:rPr>
        <w:t xml:space="preserve"> </w:t>
      </w:r>
      <w:r w:rsidRPr="004D2A93">
        <w:rPr>
          <w:b w:val="0"/>
          <w:caps w:val="0"/>
          <w:sz w:val="18"/>
          <w:szCs w:val="18"/>
          <w:lang w:val="pl-PL"/>
        </w:rPr>
        <w:t xml:space="preserve">11 września 2019 r. – Prawo zamówień publicznych (Dz.U. z 2019 r., poz. 2019, z </w:t>
      </w:r>
      <w:proofErr w:type="spellStart"/>
      <w:r w:rsidRPr="004D2A93">
        <w:rPr>
          <w:b w:val="0"/>
          <w:caps w:val="0"/>
          <w:sz w:val="18"/>
          <w:szCs w:val="18"/>
          <w:lang w:val="pl-PL"/>
        </w:rPr>
        <w:t>późn</w:t>
      </w:r>
      <w:proofErr w:type="spellEnd"/>
      <w:r w:rsidRPr="004D2A93">
        <w:rPr>
          <w:b w:val="0"/>
          <w:caps w:val="0"/>
          <w:sz w:val="18"/>
          <w:szCs w:val="18"/>
          <w:lang w:val="pl-PL"/>
        </w:rPr>
        <w:t xml:space="preserve">. </w:t>
      </w:r>
      <w:r w:rsidR="00BF0499" w:rsidRPr="004D2A93">
        <w:rPr>
          <w:b w:val="0"/>
          <w:caps w:val="0"/>
          <w:sz w:val="18"/>
          <w:szCs w:val="18"/>
          <w:lang w:val="pl-PL"/>
        </w:rPr>
        <w:t>zm.</w:t>
      </w:r>
      <w:r w:rsidRPr="004D2A93">
        <w:rPr>
          <w:b w:val="0"/>
          <w:caps w:val="0"/>
          <w:sz w:val="18"/>
          <w:szCs w:val="18"/>
          <w:lang w:val="pl-PL"/>
        </w:rPr>
        <w:t xml:space="preserve">), w trybie przetargu nieograniczonego </w:t>
      </w:r>
      <w:r w:rsidR="00267978" w:rsidRPr="004D2A93">
        <w:rPr>
          <w:b w:val="0"/>
          <w:caps w:val="0"/>
          <w:sz w:val="18"/>
          <w:szCs w:val="18"/>
          <w:lang w:val="pl-PL"/>
        </w:rPr>
        <w:t>– art. 132 i nast. Ustawy PZP w </w:t>
      </w:r>
      <w:r w:rsidRPr="004D2A93">
        <w:rPr>
          <w:b w:val="0"/>
          <w:caps w:val="0"/>
          <w:sz w:val="18"/>
          <w:szCs w:val="18"/>
          <w:lang w:val="pl-PL"/>
        </w:rPr>
        <w:t xml:space="preserve">zw. z art. 5 ust. 1 pkt. </w:t>
      </w:r>
      <w:r w:rsidRPr="004D2A93">
        <w:rPr>
          <w:b w:val="0"/>
          <w:caps w:val="0"/>
          <w:sz w:val="18"/>
          <w:szCs w:val="18"/>
          <w:lang w:val="pl-PL"/>
        </w:rPr>
        <w:lastRenderedPageBreak/>
        <w:t>2 oraz art. 376 ust. 1 pkt 1) i art. 378 ust. 1 Ustawy PZP, przepisów wykonawczych wydanych na jej podstawie oraz niniejszej SWZ.</w:t>
      </w:r>
      <w:bookmarkEnd w:id="126"/>
      <w:bookmarkEnd w:id="127"/>
      <w:bookmarkEnd w:id="128"/>
      <w:bookmarkEnd w:id="129"/>
      <w:bookmarkEnd w:id="130"/>
      <w:bookmarkEnd w:id="131"/>
    </w:p>
    <w:p w14:paraId="4EF87CFF"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35" w:name="_Toc514847119"/>
      <w:bookmarkStart w:id="136" w:name="_Toc515881652"/>
      <w:bookmarkStart w:id="137" w:name="_Toc515881833"/>
      <w:bookmarkStart w:id="138" w:name="_Toc515896262"/>
      <w:bookmarkStart w:id="139" w:name="_Toc40987128"/>
      <w:bookmarkStart w:id="140" w:name="_Toc51166024"/>
      <w:bookmarkStart w:id="141" w:name="_Toc514847121"/>
      <w:bookmarkStart w:id="142" w:name="_Toc515881654"/>
      <w:bookmarkStart w:id="143" w:name="_Toc515881835"/>
      <w:bookmarkStart w:id="144" w:name="_Toc515896264"/>
      <w:bookmarkStart w:id="145" w:name="_Toc514847127"/>
      <w:bookmarkEnd w:id="132"/>
      <w:bookmarkEnd w:id="133"/>
      <w:r w:rsidRPr="004D2A93">
        <w:rPr>
          <w:b w:val="0"/>
          <w:caps w:val="0"/>
          <w:sz w:val="18"/>
          <w:szCs w:val="18"/>
          <w:lang w:val="pl-PL"/>
        </w:rPr>
        <w:t>Przetarg nieograniczony jest trybem udzielania zamówienia, w którym w odpowiedzi na Ogłoszenie o Zamówieniu, Oferty mogą składać wszyscy zainteresowani Wykonawcy.</w:t>
      </w:r>
      <w:bookmarkEnd w:id="135"/>
      <w:bookmarkEnd w:id="136"/>
      <w:bookmarkEnd w:id="137"/>
      <w:bookmarkEnd w:id="138"/>
      <w:bookmarkEnd w:id="139"/>
      <w:bookmarkEnd w:id="140"/>
    </w:p>
    <w:p w14:paraId="2DE0197B"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6" w:name="_Toc40987129"/>
      <w:bookmarkStart w:id="147" w:name="_Toc51166025"/>
      <w:r w:rsidRPr="004D2A93">
        <w:rPr>
          <w:b w:val="0"/>
          <w:caps w:val="0"/>
          <w:sz w:val="18"/>
          <w:szCs w:val="18"/>
          <w:lang w:val="pl-PL"/>
        </w:rPr>
        <w:t>Zainteresowani Wykonawcy składają Oferty zgodnie z wymaganiami SWZ.</w:t>
      </w:r>
      <w:bookmarkEnd w:id="146"/>
      <w:bookmarkEnd w:id="147"/>
    </w:p>
    <w:p w14:paraId="093E4B2B"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8" w:name="_Toc40987130"/>
      <w:bookmarkStart w:id="149" w:name="_Toc51166026"/>
      <w:r w:rsidRPr="004D2A93">
        <w:rPr>
          <w:b w:val="0"/>
          <w:caps w:val="0"/>
          <w:sz w:val="18"/>
          <w:szCs w:val="18"/>
          <w:lang w:val="pl-PL"/>
        </w:rPr>
        <w:t>Ilekroć w niniejszej Specyfikacji Warunków Zamówienia jest mowa o:</w:t>
      </w:r>
      <w:bookmarkEnd w:id="141"/>
      <w:bookmarkEnd w:id="142"/>
      <w:bookmarkEnd w:id="143"/>
      <w:bookmarkEnd w:id="144"/>
      <w:bookmarkEnd w:id="148"/>
      <w:bookmarkEnd w:id="149"/>
    </w:p>
    <w:p w14:paraId="35D66F0A" w14:textId="607F9F19"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0" w:name="_Toc40987131"/>
      <w:bookmarkStart w:id="151" w:name="_Toc51166027"/>
      <w:r w:rsidRPr="004D2A93">
        <w:rPr>
          <w:caps w:val="0"/>
          <w:sz w:val="18"/>
          <w:szCs w:val="18"/>
          <w:lang w:val="pl-PL"/>
        </w:rPr>
        <w:t>JEDZ</w:t>
      </w:r>
      <w:r w:rsidRPr="004D2A93">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4D2A93">
        <w:rPr>
          <w:b w:val="0"/>
          <w:caps w:val="0"/>
          <w:sz w:val="18"/>
          <w:szCs w:val="18"/>
          <w:lang w:val="pl-PL"/>
        </w:rPr>
        <w:t xml:space="preserve"> </w:t>
      </w:r>
      <w:r w:rsidRPr="004D2A93">
        <w:rPr>
          <w:b w:val="0"/>
          <w:caps w:val="0"/>
          <w:sz w:val="18"/>
          <w:szCs w:val="18"/>
          <w:lang w:val="pl-PL"/>
        </w:rPr>
        <w:t>(Dz. Urz. UE L 3/16). Wzór JEDZ stanowi Załącznik nr 3 do SWZ.</w:t>
      </w:r>
      <w:bookmarkStart w:id="152" w:name="_Toc40987132"/>
      <w:bookmarkEnd w:id="150"/>
      <w:bookmarkEnd w:id="151"/>
    </w:p>
    <w:p w14:paraId="7E6E91DE"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3" w:name="_Toc51166028"/>
      <w:r w:rsidRPr="004D2A93">
        <w:rPr>
          <w:caps w:val="0"/>
          <w:sz w:val="18"/>
          <w:szCs w:val="18"/>
          <w:lang w:val="pl-PL"/>
        </w:rPr>
        <w:t>Ofercie</w:t>
      </w:r>
      <w:r w:rsidRPr="004D2A93">
        <w:rPr>
          <w:b w:val="0"/>
          <w:caps w:val="0"/>
          <w:sz w:val="18"/>
          <w:szCs w:val="18"/>
          <w:lang w:val="pl-PL"/>
        </w:rPr>
        <w:t xml:space="preserve"> – należy przez to rozumieć ofertę składaną przez Wykonawcę, podlegającą ocenie i porównaniu według kryteriów oceny wskazanych w SWZ.</w:t>
      </w:r>
    </w:p>
    <w:p w14:paraId="72DEFD89"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Ogłoszeniu o Zamówieniu</w:t>
      </w:r>
      <w:r w:rsidRPr="004D2A93">
        <w:rPr>
          <w:b w:val="0"/>
          <w:caps w:val="0"/>
          <w:sz w:val="18"/>
          <w:szCs w:val="18"/>
          <w:lang w:val="pl-PL"/>
        </w:rPr>
        <w:t xml:space="preserve"> – oznacza to ogłoszenie o zamówieniu opublikowane w Dzienniku Urzędowym Unii Europejskiej.</w:t>
      </w:r>
      <w:bookmarkStart w:id="154" w:name="_Toc40987133"/>
      <w:bookmarkEnd w:id="152"/>
      <w:bookmarkEnd w:id="153"/>
    </w:p>
    <w:p w14:paraId="6FB175C4"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5" w:name="_Toc40987134"/>
      <w:bookmarkStart w:id="156" w:name="_Toc51166030"/>
      <w:bookmarkEnd w:id="154"/>
      <w:r w:rsidRPr="004D2A93">
        <w:rPr>
          <w:caps w:val="0"/>
          <w:sz w:val="18"/>
          <w:szCs w:val="18"/>
          <w:lang w:val="pl-PL"/>
        </w:rPr>
        <w:t>Opisie Przedmiotu Zamówienia</w:t>
      </w:r>
      <w:r w:rsidRPr="004D2A93">
        <w:rPr>
          <w:b w:val="0"/>
          <w:caps w:val="0"/>
          <w:sz w:val="18"/>
          <w:szCs w:val="18"/>
          <w:lang w:val="pl-PL"/>
        </w:rPr>
        <w:t xml:space="preserve"> lub </w:t>
      </w:r>
      <w:r w:rsidRPr="004D2A93">
        <w:rPr>
          <w:caps w:val="0"/>
          <w:sz w:val="18"/>
          <w:szCs w:val="18"/>
          <w:lang w:val="pl-PL"/>
        </w:rPr>
        <w:t>OPZ</w:t>
      </w:r>
      <w:r w:rsidRPr="004D2A93">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57" w:name="_Toc40987135"/>
      <w:bookmarkEnd w:id="155"/>
      <w:bookmarkEnd w:id="156"/>
    </w:p>
    <w:p w14:paraId="05FFC9EE"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8" w:name="_Toc51166031"/>
      <w:r w:rsidRPr="004D2A93">
        <w:rPr>
          <w:caps w:val="0"/>
          <w:sz w:val="18"/>
          <w:szCs w:val="18"/>
          <w:lang w:val="pl-PL"/>
        </w:rPr>
        <w:t>Podpisie elektronicznym</w:t>
      </w:r>
      <w:r w:rsidRPr="004D2A93">
        <w:rPr>
          <w:b w:val="0"/>
          <w:caps w:val="0"/>
          <w:sz w:val="18"/>
          <w:szCs w:val="18"/>
          <w:lang w:val="pl-PL"/>
        </w:rPr>
        <w:t xml:space="preserve"> – oznacza:</w:t>
      </w:r>
      <w:bookmarkEnd w:id="157"/>
      <w:bookmarkEnd w:id="158"/>
    </w:p>
    <w:p w14:paraId="40F26E53" w14:textId="77777777" w:rsidR="001868FA" w:rsidRPr="004D2A93" w:rsidRDefault="001868FA" w:rsidP="00480EF0">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59" w:name="_Toc40987136"/>
      <w:bookmarkStart w:id="160" w:name="_Toc51166032"/>
      <w:r w:rsidRPr="004D2A93">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4D2A93">
        <w:rPr>
          <w:b w:val="0"/>
          <w:caps w:val="0"/>
          <w:sz w:val="18"/>
          <w:szCs w:val="18"/>
          <w:lang w:val="pl-PL"/>
        </w:rPr>
        <w:t xml:space="preserve">dzenia Parlamentu Europejskiego </w:t>
      </w:r>
      <w:r w:rsidRPr="004D2A93">
        <w:rPr>
          <w:b w:val="0"/>
          <w:caps w:val="0"/>
          <w:sz w:val="18"/>
          <w:szCs w:val="18"/>
          <w:lang w:val="pl-PL"/>
        </w:rPr>
        <w:t>i Rady (UE) nr 910/2014 z dnia 23 lipca 2014 r. w sprawie identyfikacji el</w:t>
      </w:r>
      <w:r w:rsidR="00267978" w:rsidRPr="004D2A93">
        <w:rPr>
          <w:b w:val="0"/>
          <w:caps w:val="0"/>
          <w:sz w:val="18"/>
          <w:szCs w:val="18"/>
          <w:lang w:val="pl-PL"/>
        </w:rPr>
        <w:t>ektronicznej i usług zaufania w </w:t>
      </w:r>
      <w:r w:rsidRPr="004D2A93">
        <w:rPr>
          <w:b w:val="0"/>
          <w:caps w:val="0"/>
          <w:sz w:val="18"/>
          <w:szCs w:val="18"/>
          <w:lang w:val="pl-PL"/>
        </w:rPr>
        <w:t xml:space="preserve">odniesieniu do transakcji elektronicznych na rynku wewnętrznym oraz uchylające Dyrektywę 1999/93/WE (Rozporządzenie </w:t>
      </w:r>
      <w:proofErr w:type="spellStart"/>
      <w:r w:rsidRPr="004D2A93">
        <w:rPr>
          <w:b w:val="0"/>
          <w:caps w:val="0"/>
          <w:sz w:val="18"/>
          <w:szCs w:val="18"/>
          <w:lang w:val="pl-PL"/>
        </w:rPr>
        <w:t>eIDAS</w:t>
      </w:r>
      <w:proofErr w:type="spellEnd"/>
      <w:r w:rsidRPr="004D2A93">
        <w:rPr>
          <w:b w:val="0"/>
          <w:caps w:val="0"/>
          <w:sz w:val="18"/>
          <w:szCs w:val="18"/>
          <w:lang w:val="pl-PL"/>
        </w:rPr>
        <w:t>.);</w:t>
      </w:r>
      <w:bookmarkEnd w:id="159"/>
      <w:bookmarkEnd w:id="160"/>
    </w:p>
    <w:p w14:paraId="2F7F4F34" w14:textId="77777777" w:rsidR="001868FA" w:rsidRPr="004D2A93" w:rsidRDefault="001868FA" w:rsidP="00480EF0">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61" w:name="_Toc40987137"/>
      <w:bookmarkStart w:id="162" w:name="_Toc51166033"/>
      <w:r w:rsidRPr="004D2A93">
        <w:rPr>
          <w:b w:val="0"/>
          <w:caps w:val="0"/>
          <w:sz w:val="18"/>
          <w:szCs w:val="18"/>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w:t>
      </w:r>
      <w:proofErr w:type="spellStart"/>
      <w:r w:rsidRPr="004D2A93">
        <w:rPr>
          <w:b w:val="0"/>
          <w:caps w:val="0"/>
          <w:sz w:val="18"/>
          <w:szCs w:val="18"/>
          <w:lang w:val="pl-PL"/>
        </w:rPr>
        <w:t>t</w:t>
      </w:r>
      <w:r w:rsidR="002B26E2" w:rsidRPr="004D2A93">
        <w:rPr>
          <w:b w:val="0"/>
          <w:caps w:val="0"/>
          <w:sz w:val="18"/>
          <w:szCs w:val="18"/>
          <w:lang w:val="pl-PL"/>
        </w:rPr>
        <w:t>.</w:t>
      </w:r>
      <w:r w:rsidRPr="004D2A93">
        <w:rPr>
          <w:b w:val="0"/>
          <w:caps w:val="0"/>
          <w:sz w:val="18"/>
          <w:szCs w:val="18"/>
          <w:lang w:val="pl-PL"/>
        </w:rPr>
        <w:t>j</w:t>
      </w:r>
      <w:proofErr w:type="spellEnd"/>
      <w:r w:rsidRPr="004D2A93">
        <w:rPr>
          <w:b w:val="0"/>
          <w:caps w:val="0"/>
          <w:sz w:val="18"/>
          <w:szCs w:val="18"/>
          <w:lang w:val="pl-PL"/>
        </w:rPr>
        <w:t>. Dz. U. z 2021 r., poz. 1797).</w:t>
      </w:r>
      <w:bookmarkEnd w:id="161"/>
      <w:bookmarkEnd w:id="162"/>
    </w:p>
    <w:p w14:paraId="420E4AB1" w14:textId="77777777" w:rsidR="001868FA" w:rsidRPr="004D2A93" w:rsidRDefault="001868FA" w:rsidP="004D2A93">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63" w:name="_Toc40987138"/>
      <w:bookmarkStart w:id="164" w:name="_Toc51166034"/>
      <w:r w:rsidRPr="004D2A93">
        <w:rPr>
          <w:b/>
          <w:sz w:val="18"/>
          <w:szCs w:val="18"/>
        </w:rPr>
        <w:t>Podmiotowych środkach dowodowych</w:t>
      </w:r>
      <w:r w:rsidRPr="004D2A93">
        <w:rPr>
          <w:sz w:val="18"/>
          <w:szCs w:val="18"/>
        </w:rPr>
        <w:t>- należy przez to rozumieć środki służące potwierdzeniu braku podstaw wykluczenia lub potwierdzeniu spełniania warunków udziału w postępowaniu, z wyjątkiem o</w:t>
      </w:r>
      <w:r w:rsidR="00267978" w:rsidRPr="004D2A93">
        <w:rPr>
          <w:sz w:val="18"/>
          <w:szCs w:val="18"/>
        </w:rPr>
        <w:t>świadczenia, o którym mowa w </w:t>
      </w:r>
      <w:r w:rsidRPr="004D2A93">
        <w:rPr>
          <w:sz w:val="18"/>
          <w:szCs w:val="18"/>
        </w:rPr>
        <w:t>art. 125 ust. 1 ustawy PZP,</w:t>
      </w:r>
    </w:p>
    <w:p w14:paraId="3954491C"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Podwykonawcy</w:t>
      </w:r>
      <w:r w:rsidRPr="004D2A93">
        <w:rPr>
          <w:b w:val="0"/>
          <w:caps w:val="0"/>
          <w:sz w:val="18"/>
          <w:szCs w:val="18"/>
          <w:lang w:val="pl-PL"/>
        </w:rPr>
        <w:t xml:space="preserve"> – oznacza to podmiot, któremu Wykonawca powierza wykonanie części Przedmiotu Zamówienia (Przedmiotu Umowy).</w:t>
      </w:r>
      <w:bookmarkStart w:id="165" w:name="_Toc40987139"/>
      <w:bookmarkEnd w:id="163"/>
      <w:bookmarkEnd w:id="164"/>
    </w:p>
    <w:p w14:paraId="718584B8" w14:textId="77777777" w:rsidR="001868FA" w:rsidRPr="004D2A93" w:rsidRDefault="001868FA" w:rsidP="004D2A93">
      <w:pPr>
        <w:pStyle w:val="Nagwek1"/>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66" w:name="_Toc51166035"/>
      <w:r w:rsidRPr="004D2A93">
        <w:rPr>
          <w:caps w:val="0"/>
          <w:sz w:val="18"/>
          <w:szCs w:val="18"/>
          <w:lang w:val="pl-PL"/>
        </w:rPr>
        <w:t xml:space="preserve">Postępowaniu </w:t>
      </w:r>
      <w:r w:rsidRPr="004D2A93">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67" w:name="_Toc40987140"/>
      <w:bookmarkEnd w:id="165"/>
      <w:bookmarkEnd w:id="166"/>
    </w:p>
    <w:p w14:paraId="2A4186F9" w14:textId="77777777" w:rsidR="001868FA" w:rsidRPr="004D2A93" w:rsidRDefault="001868FA" w:rsidP="004D2A93">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68" w:name="_Toc51166036"/>
      <w:r w:rsidRPr="004D2A93">
        <w:rPr>
          <w:b/>
          <w:sz w:val="18"/>
          <w:szCs w:val="18"/>
        </w:rPr>
        <w:t>Przedmiotowych środkach dowodowych</w:t>
      </w:r>
      <w:r w:rsidRPr="004D2A93">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r w:rsidRPr="004D2A93">
        <w:rPr>
          <w:caps w:val="0"/>
          <w:sz w:val="18"/>
          <w:szCs w:val="18"/>
          <w:lang w:val="pl-PL"/>
        </w:rPr>
        <w:t>Specyfikacji</w:t>
      </w:r>
      <w:r w:rsidRPr="004D2A93">
        <w:rPr>
          <w:b w:val="0"/>
          <w:caps w:val="0"/>
          <w:sz w:val="18"/>
          <w:szCs w:val="18"/>
          <w:lang w:val="pl-PL"/>
        </w:rPr>
        <w:t xml:space="preserve"> lub </w:t>
      </w:r>
      <w:r w:rsidRPr="004D2A93">
        <w:rPr>
          <w:caps w:val="0"/>
          <w:sz w:val="18"/>
          <w:szCs w:val="18"/>
          <w:lang w:val="pl-PL"/>
        </w:rPr>
        <w:t>SWZ</w:t>
      </w:r>
      <w:r w:rsidRPr="004D2A93">
        <w:rPr>
          <w:b w:val="0"/>
          <w:caps w:val="0"/>
          <w:sz w:val="18"/>
          <w:szCs w:val="18"/>
          <w:lang w:val="pl-PL"/>
        </w:rPr>
        <w:t xml:space="preserve"> – oznacza to niniejszą Specyfikację Warunków Zamówienia.</w:t>
      </w:r>
      <w:bookmarkStart w:id="169" w:name="_Toc40987141"/>
      <w:bookmarkEnd w:id="167"/>
      <w:bookmarkEnd w:id="168"/>
    </w:p>
    <w:p w14:paraId="73AEC725" w14:textId="25DFBC99"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0" w:name="_Toc51166037"/>
      <w:r w:rsidRPr="004D2A93">
        <w:rPr>
          <w:caps w:val="0"/>
          <w:sz w:val="18"/>
          <w:szCs w:val="18"/>
          <w:lang w:val="pl-PL"/>
        </w:rPr>
        <w:t xml:space="preserve">Systemie Zakupowym lub Systemie </w:t>
      </w:r>
      <w:r w:rsidRPr="004D2A93">
        <w:rPr>
          <w:b w:val="0"/>
          <w:caps w:val="0"/>
          <w:sz w:val="18"/>
          <w:szCs w:val="18"/>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71" w:name="_Toc40987142"/>
      <w:bookmarkEnd w:id="169"/>
      <w:bookmarkEnd w:id="170"/>
    </w:p>
    <w:p w14:paraId="131AC26B"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2" w:name="_Toc51166038"/>
      <w:r w:rsidRPr="004D2A93">
        <w:rPr>
          <w:caps w:val="0"/>
          <w:sz w:val="18"/>
          <w:szCs w:val="18"/>
          <w:lang w:val="pl-PL"/>
        </w:rPr>
        <w:t>Ustawie PZP</w:t>
      </w:r>
      <w:r w:rsidRPr="004D2A93">
        <w:rPr>
          <w:b w:val="0"/>
          <w:caps w:val="0"/>
          <w:sz w:val="18"/>
          <w:szCs w:val="18"/>
          <w:lang w:val="pl-PL"/>
        </w:rPr>
        <w:t xml:space="preserve"> – należy przez to rozumieć ustawę z dnia 11 września 2019 r. – Prawo zamówień publicznych (Dz. U. z 2019 r., poz. 2019, z </w:t>
      </w:r>
      <w:proofErr w:type="spellStart"/>
      <w:r w:rsidRPr="004D2A93">
        <w:rPr>
          <w:b w:val="0"/>
          <w:caps w:val="0"/>
          <w:sz w:val="18"/>
          <w:szCs w:val="18"/>
          <w:lang w:val="pl-PL"/>
        </w:rPr>
        <w:t>późn</w:t>
      </w:r>
      <w:proofErr w:type="spellEnd"/>
      <w:r w:rsidRPr="004D2A93">
        <w:rPr>
          <w:b w:val="0"/>
          <w:caps w:val="0"/>
          <w:sz w:val="18"/>
          <w:szCs w:val="18"/>
          <w:lang w:val="pl-PL"/>
        </w:rPr>
        <w:t>. zm.).</w:t>
      </w:r>
      <w:bookmarkStart w:id="173" w:name="_Toc40987143"/>
      <w:bookmarkEnd w:id="171"/>
      <w:bookmarkEnd w:id="172"/>
    </w:p>
    <w:p w14:paraId="04A12C9C"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4" w:name="_Toc51166039"/>
      <w:r w:rsidRPr="004D2A93">
        <w:rPr>
          <w:caps w:val="0"/>
          <w:sz w:val="18"/>
          <w:szCs w:val="18"/>
          <w:lang w:val="pl-PL"/>
        </w:rPr>
        <w:t>Umowie</w:t>
      </w:r>
      <w:r w:rsidRPr="004D2A93">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175" w:name="_Toc40987144"/>
      <w:bookmarkEnd w:id="173"/>
      <w:bookmarkEnd w:id="174"/>
    </w:p>
    <w:p w14:paraId="363916D1" w14:textId="0254BB0C"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6" w:name="_Toc51166040"/>
      <w:r w:rsidRPr="004D2A93">
        <w:rPr>
          <w:caps w:val="0"/>
          <w:sz w:val="18"/>
          <w:szCs w:val="18"/>
          <w:lang w:val="pl-PL"/>
        </w:rPr>
        <w:lastRenderedPageBreak/>
        <w:t>Wykonawcy</w:t>
      </w:r>
      <w:r w:rsidRPr="004D2A93">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77" w:name="_Toc40987145"/>
      <w:bookmarkEnd w:id="175"/>
      <w:bookmarkEnd w:id="176"/>
    </w:p>
    <w:p w14:paraId="472D27F7"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8" w:name="_Toc51166041"/>
      <w:r w:rsidRPr="004D2A93">
        <w:rPr>
          <w:caps w:val="0"/>
          <w:sz w:val="18"/>
          <w:szCs w:val="18"/>
          <w:lang w:val="pl-PL"/>
        </w:rPr>
        <w:t>Zamówieniu</w:t>
      </w:r>
      <w:r w:rsidRPr="004D2A93">
        <w:rPr>
          <w:b w:val="0"/>
          <w:caps w:val="0"/>
          <w:sz w:val="18"/>
          <w:szCs w:val="18"/>
          <w:lang w:val="pl-PL"/>
        </w:rPr>
        <w:t xml:space="preserve"> – należy przez to rozumieć zamówienie publiczne w rozumieniu Ustawy PZP, którego przedmiot został określony w pkt 4 SWZ oraz w Opisie Przedmiotu Zamówienia.</w:t>
      </w:r>
      <w:bookmarkStart w:id="179" w:name="_Toc40987146"/>
      <w:bookmarkEnd w:id="177"/>
      <w:bookmarkEnd w:id="178"/>
    </w:p>
    <w:p w14:paraId="2A6318FB" w14:textId="77777777" w:rsidR="001868FA" w:rsidRPr="004D2A93" w:rsidRDefault="001868FA" w:rsidP="004D2A93">
      <w:pPr>
        <w:pStyle w:val="Nagwek1"/>
        <w:keepNext w:val="0"/>
        <w:keepLines w:val="0"/>
        <w:numPr>
          <w:ilvl w:val="2"/>
          <w:numId w:val="120"/>
        </w:numPr>
        <w:tabs>
          <w:tab w:val="right" w:leader="dot" w:pos="9915"/>
        </w:tabs>
        <w:suppressAutoHyphens/>
        <w:spacing w:before="120" w:after="120" w:line="240" w:lineRule="auto"/>
        <w:ind w:left="1134" w:hanging="1145"/>
        <w:rPr>
          <w:caps w:val="0"/>
          <w:sz w:val="18"/>
          <w:szCs w:val="18"/>
          <w:lang w:val="pl-PL"/>
        </w:rPr>
      </w:pPr>
      <w:bookmarkStart w:id="180" w:name="_Toc51166042"/>
      <w:r w:rsidRPr="004D2A93">
        <w:rPr>
          <w:caps w:val="0"/>
          <w:sz w:val="18"/>
          <w:szCs w:val="18"/>
          <w:lang w:val="pl-PL"/>
        </w:rPr>
        <w:t xml:space="preserve">Zamówieniu Podobnym </w:t>
      </w:r>
      <w:r w:rsidRPr="004D2A93">
        <w:rPr>
          <w:b w:val="0"/>
          <w:caps w:val="0"/>
          <w:sz w:val="18"/>
          <w:szCs w:val="18"/>
          <w:lang w:val="pl-PL"/>
        </w:rPr>
        <w:t>– należy przez to rozumieć zamówienia, o których mowa w art. 388 pkt 2 lit. b) i c).</w:t>
      </w:r>
    </w:p>
    <w:p w14:paraId="36C21E64" w14:textId="77777777" w:rsidR="001868FA" w:rsidRPr="004D2A93" w:rsidRDefault="001868FA" w:rsidP="004D2A93">
      <w:pPr>
        <w:pStyle w:val="Nagwek1"/>
        <w:keepNext w:val="0"/>
        <w:keepLines w:val="0"/>
        <w:numPr>
          <w:ilvl w:val="1"/>
          <w:numId w:val="120"/>
        </w:numPr>
        <w:tabs>
          <w:tab w:val="right" w:leader="dot" w:pos="9915"/>
        </w:tabs>
        <w:suppressAutoHyphens/>
        <w:spacing w:before="120" w:after="120" w:line="240" w:lineRule="auto"/>
        <w:ind w:left="1134" w:hanging="1134"/>
        <w:rPr>
          <w:b w:val="0"/>
          <w:caps w:val="0"/>
          <w:sz w:val="18"/>
          <w:szCs w:val="18"/>
          <w:lang w:val="pl-PL"/>
        </w:rPr>
      </w:pPr>
      <w:bookmarkStart w:id="181" w:name="_Toc514847122"/>
      <w:bookmarkStart w:id="182" w:name="_Toc515881655"/>
      <w:bookmarkStart w:id="183" w:name="_Toc515881836"/>
      <w:bookmarkStart w:id="184" w:name="_Toc515896265"/>
      <w:bookmarkStart w:id="185" w:name="_Toc40987147"/>
      <w:bookmarkStart w:id="186" w:name="_Toc51166043"/>
      <w:bookmarkEnd w:id="145"/>
      <w:bookmarkEnd w:id="179"/>
      <w:bookmarkEnd w:id="180"/>
      <w:r w:rsidRPr="004D2A93">
        <w:rPr>
          <w:b w:val="0"/>
          <w:caps w:val="0"/>
          <w:sz w:val="18"/>
          <w:szCs w:val="18"/>
          <w:lang w:val="pl-PL"/>
        </w:rPr>
        <w:t>Wykonawca zobowiązany jest do zapoznania się i stosowania w trakcie Postępowania zaleceń wynikających</w:t>
      </w:r>
      <w:r w:rsidR="002501BD" w:rsidRPr="004D2A93">
        <w:rPr>
          <w:b w:val="0"/>
          <w:caps w:val="0"/>
          <w:sz w:val="18"/>
          <w:szCs w:val="18"/>
          <w:lang w:val="pl-PL"/>
        </w:rPr>
        <w:t xml:space="preserve"> </w:t>
      </w:r>
      <w:r w:rsidRPr="004D2A93">
        <w:rPr>
          <w:b w:val="0"/>
          <w:caps w:val="0"/>
          <w:sz w:val="18"/>
          <w:szCs w:val="18"/>
          <w:lang w:val="pl-PL"/>
        </w:rPr>
        <w:t xml:space="preserve">z Kodeksu Postępowania dla Partnerów Biznesowych Spółek GK PGE dostępnego na stronie internetowej: </w:t>
      </w:r>
      <w:r w:rsidR="00354402">
        <w:fldChar w:fldCharType="begin"/>
      </w:r>
      <w:r w:rsidR="00354402" w:rsidRPr="00354402">
        <w:rPr>
          <w:lang w:val="pl-PL"/>
          <w:rPrChange w:id="187" w:author="Autor">
            <w:rPr/>
          </w:rPrChange>
        </w:rPr>
        <w:instrText>HYPERLINK "https://www.gkpge.pl/compliance"</w:instrText>
      </w:r>
      <w:r w:rsidR="00354402">
        <w:fldChar w:fldCharType="separate"/>
      </w:r>
      <w:r w:rsidRPr="00B47A2D">
        <w:rPr>
          <w:b w:val="0"/>
          <w:caps w:val="0"/>
          <w:color w:val="00B0F0"/>
          <w:sz w:val="18"/>
          <w:szCs w:val="18"/>
          <w:lang w:val="pl-PL"/>
        </w:rPr>
        <w:t>https://www.gkpge.pl/compliance</w:t>
      </w:r>
      <w:r w:rsidR="00354402">
        <w:rPr>
          <w:b w:val="0"/>
          <w:caps w:val="0"/>
          <w:color w:val="00B0F0"/>
          <w:sz w:val="18"/>
          <w:szCs w:val="18"/>
          <w:lang w:val="pl-PL"/>
        </w:rPr>
        <w:fldChar w:fldCharType="end"/>
      </w:r>
      <w:r w:rsidRPr="004D2A93">
        <w:rPr>
          <w:b w:val="0"/>
          <w:caps w:val="0"/>
          <w:sz w:val="18"/>
          <w:szCs w:val="18"/>
          <w:lang w:val="pl-PL"/>
        </w:rPr>
        <w:t xml:space="preserve"> oraz Dobrych praktyk zakupowych GK PGE, które dostępne są na stronie internetowej: </w:t>
      </w:r>
      <w:r w:rsidR="00354402">
        <w:fldChar w:fldCharType="begin"/>
      </w:r>
      <w:r w:rsidR="00354402" w:rsidRPr="00354402">
        <w:rPr>
          <w:lang w:val="pl-PL"/>
          <w:rPrChange w:id="188" w:author="Autor">
            <w:rPr/>
          </w:rPrChange>
        </w:rPr>
        <w:instrText>HYPERLINK "https://www.gkpge.pl/bip/przetargi"</w:instrText>
      </w:r>
      <w:r w:rsidR="00354402">
        <w:fldChar w:fldCharType="separate"/>
      </w:r>
      <w:r w:rsidRPr="00B47A2D">
        <w:rPr>
          <w:b w:val="0"/>
          <w:caps w:val="0"/>
          <w:color w:val="00B0F0"/>
          <w:sz w:val="18"/>
          <w:szCs w:val="18"/>
          <w:lang w:val="pl-PL"/>
        </w:rPr>
        <w:t>https://www.gkpge.pl/bip/przetargi</w:t>
      </w:r>
      <w:r w:rsidR="00354402">
        <w:rPr>
          <w:b w:val="0"/>
          <w:caps w:val="0"/>
          <w:color w:val="00B0F0"/>
          <w:sz w:val="18"/>
          <w:szCs w:val="18"/>
          <w:lang w:val="pl-PL"/>
        </w:rPr>
        <w:fldChar w:fldCharType="end"/>
      </w:r>
      <w:r w:rsidRPr="004D2A93">
        <w:rPr>
          <w:b w:val="0"/>
          <w:caps w:val="0"/>
          <w:sz w:val="18"/>
          <w:szCs w:val="18"/>
          <w:lang w:val="pl-PL"/>
        </w:rPr>
        <w:t>.</w:t>
      </w:r>
      <w:bookmarkEnd w:id="181"/>
      <w:bookmarkEnd w:id="182"/>
      <w:bookmarkEnd w:id="183"/>
      <w:bookmarkEnd w:id="184"/>
      <w:bookmarkEnd w:id="185"/>
      <w:bookmarkEnd w:id="186"/>
    </w:p>
    <w:p w14:paraId="5014A790"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89" w:name="_Toc243294536"/>
      <w:bookmarkStart w:id="190" w:name="_Toc489350384"/>
      <w:bookmarkStart w:id="191" w:name="_Toc515896271"/>
      <w:bookmarkStart w:id="192" w:name="_Toc40987148"/>
      <w:bookmarkStart w:id="193" w:name="_Toc51166044"/>
      <w:bookmarkEnd w:id="134"/>
      <w:r w:rsidRPr="00596F56">
        <w:rPr>
          <w:rFonts w:ascii="Trebuchet MS" w:hAnsi="Trebuchet MS"/>
          <w:b w:val="0"/>
          <w:caps w:val="0"/>
          <w:color w:val="1A7466"/>
          <w:sz w:val="32"/>
          <w:szCs w:val="32"/>
          <w:lang w:val="pl-PL"/>
        </w:rPr>
        <w:t>OPIS PRZEDMIOTU ZAMÓWIENIA</w:t>
      </w:r>
      <w:bookmarkStart w:id="194" w:name="_Toc514847063"/>
      <w:bookmarkStart w:id="195" w:name="_Toc514847129"/>
      <w:bookmarkStart w:id="196" w:name="_Toc515881667"/>
      <w:bookmarkStart w:id="197" w:name="_Toc515881848"/>
      <w:bookmarkStart w:id="198" w:name="_Toc515896277"/>
      <w:bookmarkStart w:id="199" w:name="_Toc514847064"/>
      <w:bookmarkStart w:id="200" w:name="_Toc514847130"/>
      <w:bookmarkStart w:id="201" w:name="_Toc515881668"/>
      <w:bookmarkStart w:id="202" w:name="_Toc515881849"/>
      <w:bookmarkStart w:id="203" w:name="_Toc51589627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36D12DC" w14:textId="44AF16B7"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04" w:name="_Toc243294537"/>
      <w:bookmarkStart w:id="205" w:name="_Toc514847131"/>
      <w:bookmarkStart w:id="206" w:name="_Toc40987149"/>
      <w:bookmarkStart w:id="207" w:name="_Toc51166045"/>
      <w:r w:rsidRPr="004D2A93">
        <w:rPr>
          <w:b w:val="0"/>
          <w:caps w:val="0"/>
          <w:sz w:val="18"/>
          <w:szCs w:val="18"/>
          <w:lang w:val="pl-PL"/>
        </w:rPr>
        <w:t xml:space="preserve">Przedmiotem Zamówienia </w:t>
      </w:r>
      <w:bookmarkEnd w:id="204"/>
      <w:r w:rsidRPr="004D2A93">
        <w:rPr>
          <w:b w:val="0"/>
          <w:caps w:val="0"/>
          <w:sz w:val="18"/>
          <w:szCs w:val="18"/>
          <w:lang w:val="pl-PL"/>
        </w:rPr>
        <w:t xml:space="preserve">jest: </w:t>
      </w:r>
      <w:bookmarkEnd w:id="205"/>
      <w:bookmarkEnd w:id="206"/>
      <w:bookmarkEnd w:id="207"/>
      <w:r w:rsidR="000F4E10" w:rsidRPr="000F4E10">
        <w:rPr>
          <w:b w:val="0"/>
          <w:caps w:val="0"/>
          <w:sz w:val="18"/>
          <w:szCs w:val="18"/>
          <w:lang w:val="pl-PL"/>
        </w:rPr>
        <w:t>Rozbudowa systemu nadrzędnego i telemetrii 2025-2026 w PGE Energia Ciepła S.A., Oddział w Gorzowie Wielkopolskim.</w:t>
      </w:r>
    </w:p>
    <w:p w14:paraId="4A7949B4" w14:textId="77777777"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08" w:name="_Toc515881663"/>
      <w:bookmarkStart w:id="209" w:name="_Toc515881844"/>
      <w:bookmarkStart w:id="210" w:name="_Toc515896273"/>
      <w:bookmarkStart w:id="211" w:name="_Toc40987150"/>
      <w:bookmarkStart w:id="212" w:name="_Toc51166046"/>
      <w:r w:rsidRPr="004D2A93">
        <w:rPr>
          <w:b w:val="0"/>
          <w:caps w:val="0"/>
          <w:sz w:val="18"/>
          <w:szCs w:val="18"/>
          <w:lang w:val="pl-PL"/>
        </w:rPr>
        <w:t xml:space="preserve">Szczegółowy Opis Przedmiotu Zamówienia stanowi </w:t>
      </w:r>
      <w:r w:rsidRPr="004D2A93">
        <w:rPr>
          <w:caps w:val="0"/>
          <w:sz w:val="18"/>
          <w:szCs w:val="18"/>
          <w:lang w:val="pl-PL"/>
        </w:rPr>
        <w:t>Załącznik nr 1 do SWZ – OPZ</w:t>
      </w:r>
      <w:r w:rsidRPr="004D2A93">
        <w:rPr>
          <w:b w:val="0"/>
          <w:caps w:val="0"/>
          <w:sz w:val="18"/>
          <w:szCs w:val="18"/>
          <w:lang w:val="pl-PL"/>
        </w:rPr>
        <w:t>.</w:t>
      </w:r>
      <w:bookmarkEnd w:id="208"/>
      <w:bookmarkEnd w:id="209"/>
      <w:bookmarkEnd w:id="210"/>
      <w:bookmarkEnd w:id="211"/>
      <w:bookmarkEnd w:id="212"/>
    </w:p>
    <w:p w14:paraId="2A0D58AE" w14:textId="77777777" w:rsidR="001868FA" w:rsidRPr="00157F79" w:rsidRDefault="001868FA" w:rsidP="004D2A93">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13" w:name="_Toc40987151"/>
      <w:bookmarkStart w:id="214" w:name="_Toc51166047"/>
      <w:r w:rsidRPr="004D2A93">
        <w:rPr>
          <w:b w:val="0"/>
          <w:caps w:val="0"/>
          <w:sz w:val="18"/>
          <w:szCs w:val="18"/>
          <w:lang w:val="pl-PL"/>
        </w:rPr>
        <w:t xml:space="preserve">Nazwy i kody dotyczące Przedmiotu Zamówienia określone we Wspólnym Słowniku Zamówień </w:t>
      </w:r>
      <w:r w:rsidRPr="00157F79">
        <w:rPr>
          <w:b w:val="0"/>
          <w:caps w:val="0"/>
          <w:sz w:val="18"/>
          <w:szCs w:val="18"/>
          <w:lang w:val="pl-PL"/>
        </w:rPr>
        <w:t>Publicznych (CPV):</w:t>
      </w:r>
      <w:bookmarkEnd w:id="213"/>
      <w:bookmarkEnd w:id="214"/>
    </w:p>
    <w:p w14:paraId="3F687553" w14:textId="1FF1A7DB" w:rsidR="007924FD" w:rsidRDefault="00C6278E" w:rsidP="004D2A93">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bookmarkStart w:id="215" w:name="_Hlk209690007"/>
      <w:r w:rsidRPr="00157F79">
        <w:rPr>
          <w:b w:val="0"/>
          <w:caps w:val="0"/>
          <w:sz w:val="18"/>
          <w:szCs w:val="18"/>
          <w:lang w:val="pl-PL"/>
        </w:rPr>
        <w:t>32441</w:t>
      </w:r>
      <w:r>
        <w:rPr>
          <w:b w:val="0"/>
          <w:caps w:val="0"/>
          <w:sz w:val="18"/>
          <w:szCs w:val="18"/>
          <w:lang w:val="pl-PL"/>
        </w:rPr>
        <w:t>3</w:t>
      </w:r>
      <w:r w:rsidRPr="00157F79">
        <w:rPr>
          <w:b w:val="0"/>
          <w:caps w:val="0"/>
          <w:sz w:val="18"/>
          <w:szCs w:val="18"/>
          <w:lang w:val="pl-PL"/>
        </w:rPr>
        <w:t>00</w:t>
      </w:r>
      <w:r w:rsidR="00157F79" w:rsidRPr="00157F79">
        <w:rPr>
          <w:b w:val="0"/>
          <w:caps w:val="0"/>
          <w:sz w:val="18"/>
          <w:szCs w:val="18"/>
          <w:lang w:val="pl-PL"/>
        </w:rPr>
        <w:t>-9</w:t>
      </w:r>
      <w:r w:rsidR="007924FD">
        <w:rPr>
          <w:b w:val="0"/>
          <w:caps w:val="0"/>
          <w:sz w:val="18"/>
          <w:szCs w:val="18"/>
          <w:lang w:val="pl-PL"/>
        </w:rPr>
        <w:t xml:space="preserve"> -  system telemetryczny</w:t>
      </w:r>
    </w:p>
    <w:bookmarkEnd w:id="215"/>
    <w:p w14:paraId="78F400C3" w14:textId="1104335D" w:rsidR="004C2A23" w:rsidRPr="004D57D0" w:rsidRDefault="007924FD" w:rsidP="001347EC">
      <w:pPr>
        <w:pStyle w:val="Nagwek1"/>
        <w:numPr>
          <w:ilvl w:val="2"/>
          <w:numId w:val="121"/>
        </w:numPr>
        <w:tabs>
          <w:tab w:val="right" w:leader="dot" w:pos="9915"/>
        </w:tabs>
        <w:suppressAutoHyphens/>
        <w:spacing w:before="120" w:after="120" w:line="240" w:lineRule="auto"/>
        <w:ind w:left="1032" w:right="-284" w:hanging="1145"/>
        <w:rPr>
          <w:b w:val="0"/>
          <w:caps w:val="0"/>
          <w:sz w:val="18"/>
          <w:szCs w:val="18"/>
          <w:lang w:val="pl-PL"/>
        </w:rPr>
      </w:pPr>
      <w:r>
        <w:rPr>
          <w:b w:val="0"/>
          <w:caps w:val="0"/>
          <w:sz w:val="18"/>
          <w:szCs w:val="18"/>
          <w:lang w:val="pl-PL"/>
        </w:rPr>
        <w:t xml:space="preserve"> </w:t>
      </w:r>
      <w:r w:rsidR="004C2A23" w:rsidRPr="004D57D0">
        <w:rPr>
          <w:b w:val="0"/>
          <w:caps w:val="0"/>
          <w:sz w:val="18"/>
          <w:szCs w:val="18"/>
          <w:lang w:val="pl-PL"/>
        </w:rPr>
        <w:t xml:space="preserve">51300000-5 - </w:t>
      </w:r>
      <w:r w:rsidR="001722DA">
        <w:rPr>
          <w:b w:val="0"/>
          <w:caps w:val="0"/>
          <w:sz w:val="18"/>
          <w:szCs w:val="18"/>
          <w:lang w:val="pl-PL"/>
        </w:rPr>
        <w:t>u</w:t>
      </w:r>
      <w:r w:rsidR="001722DA" w:rsidRPr="004D57D0">
        <w:rPr>
          <w:b w:val="0"/>
          <w:caps w:val="0"/>
          <w:sz w:val="18"/>
          <w:szCs w:val="18"/>
          <w:lang w:val="pl-PL"/>
        </w:rPr>
        <w:t xml:space="preserve">sługi </w:t>
      </w:r>
      <w:r w:rsidR="004C2A23" w:rsidRPr="004D57D0">
        <w:rPr>
          <w:b w:val="0"/>
          <w:caps w:val="0"/>
          <w:sz w:val="18"/>
          <w:szCs w:val="18"/>
          <w:lang w:val="pl-PL"/>
        </w:rPr>
        <w:t>instalowania urządzeń komunikacyjnych</w:t>
      </w:r>
    </w:p>
    <w:p w14:paraId="4DF6D4ED" w14:textId="1352FE72" w:rsidR="00355700" w:rsidRPr="004D57D0" w:rsidRDefault="00355700" w:rsidP="004D2A93">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16" w:name="_Toc40987154"/>
      <w:bookmarkStart w:id="217" w:name="_Toc51166050"/>
      <w:r w:rsidRPr="004D57D0">
        <w:rPr>
          <w:b w:val="0"/>
          <w:caps w:val="0"/>
          <w:sz w:val="18"/>
          <w:szCs w:val="18"/>
          <w:lang w:val="pl-PL"/>
        </w:rPr>
        <w:t xml:space="preserve">Zgodnie z art. 18 ust. 4 oraz art. 133 ust. 3 Ustawy PZP, z powodu ochrony poufnego charakteru informacji zawartych w załączniku nr 1 do SWZ, </w:t>
      </w:r>
      <w:r w:rsidR="0021519A" w:rsidRPr="004D57D0">
        <w:rPr>
          <w:b w:val="0"/>
          <w:caps w:val="0"/>
          <w:sz w:val="18"/>
          <w:szCs w:val="18"/>
          <w:lang w:val="pl-PL"/>
        </w:rPr>
        <w:t xml:space="preserve">całość Opisu Przedmiotu Zamówienia wraz z załącznikami </w:t>
      </w:r>
      <w:r w:rsidRPr="004D57D0">
        <w:rPr>
          <w:b w:val="0"/>
          <w:caps w:val="0"/>
          <w:sz w:val="18"/>
          <w:szCs w:val="18"/>
          <w:lang w:val="pl-PL"/>
        </w:rPr>
        <w:t>zostanie udostępniona Wykonawcy ubiegającemu się o udzielenie zamówienia poprzez System Zakupowy, po złożeniu przez niego zobowiązania do zachowania poufności, zgodnie ze wz</w:t>
      </w:r>
      <w:r w:rsidR="000C7592" w:rsidRPr="004D57D0">
        <w:rPr>
          <w:b w:val="0"/>
          <w:caps w:val="0"/>
          <w:sz w:val="18"/>
          <w:szCs w:val="18"/>
          <w:lang w:val="pl-PL"/>
        </w:rPr>
        <w:t xml:space="preserve">orem stanowiącym </w:t>
      </w:r>
      <w:r w:rsidR="000C7592" w:rsidRPr="00C64E1D">
        <w:rPr>
          <w:b w:val="0"/>
          <w:caps w:val="0"/>
          <w:sz w:val="18"/>
          <w:szCs w:val="18"/>
          <w:highlight w:val="cyan"/>
          <w:lang w:val="pl-PL"/>
        </w:rPr>
        <w:t>Załącznik nr 12</w:t>
      </w:r>
      <w:r w:rsidRPr="00C64E1D">
        <w:rPr>
          <w:b w:val="0"/>
          <w:caps w:val="0"/>
          <w:sz w:val="18"/>
          <w:szCs w:val="18"/>
          <w:highlight w:val="cyan"/>
          <w:lang w:val="pl-PL"/>
        </w:rPr>
        <w:t xml:space="preserve"> do SWZ</w:t>
      </w:r>
      <w:r w:rsidRPr="004D57D0">
        <w:rPr>
          <w:b w:val="0"/>
          <w:caps w:val="0"/>
          <w:sz w:val="18"/>
          <w:szCs w:val="18"/>
          <w:lang w:val="pl-PL"/>
        </w:rPr>
        <w:t xml:space="preserve"> – Zobowiązanie do zachowania poufności. </w:t>
      </w:r>
    </w:p>
    <w:p w14:paraId="1153690F" w14:textId="77777777" w:rsidR="00355700" w:rsidRPr="001347EC" w:rsidRDefault="00355700" w:rsidP="00B5363A">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1347EC">
        <w:rPr>
          <w:b w:val="0"/>
          <w:caps w:val="0"/>
          <w:sz w:val="18"/>
          <w:szCs w:val="18"/>
          <w:lang w:val="pl-PL"/>
        </w:rPr>
        <w:t>W przypadku Wykonawców wspólnie ubiegających się o zamówienie, Zobowiązanie do zachowania poufności składa każdy z Wykonawców wspólnie ubiegających się o zamówienie. Zamawiający dopuszcza złożenie jednego Zobowiązania, z którego będzie wynikało, że Zobowiązanie składane jest w imieniu wszystkich Wykonawców wspólnie ubiegających się o udzielenie Zamówienia.</w:t>
      </w:r>
    </w:p>
    <w:p w14:paraId="47F21993" w14:textId="77777777" w:rsidR="00355700" w:rsidRPr="001347EC" w:rsidRDefault="00355700" w:rsidP="00B5363A">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1347EC">
        <w:rPr>
          <w:caps w:val="0"/>
          <w:sz w:val="18"/>
          <w:szCs w:val="18"/>
          <w:lang w:val="pl-PL"/>
        </w:rPr>
        <w:t>Wymaga się, aby Zobowiązanie do zachowania poufności było złożone w oryginale, w postaci elektronicznej podpisanej kwalifikowanym Podpisem elektronicznym przez osobę lub osoby uprawnione do reprezentowania Wykonawcy</w:t>
      </w:r>
      <w:r w:rsidRPr="001347EC">
        <w:rPr>
          <w:b w:val="0"/>
          <w:caps w:val="0"/>
          <w:sz w:val="18"/>
          <w:szCs w:val="18"/>
          <w:lang w:val="pl-PL"/>
        </w:rPr>
        <w:t>.</w:t>
      </w:r>
    </w:p>
    <w:p w14:paraId="2DCBEDED" w14:textId="77777777" w:rsidR="00355700" w:rsidRPr="001347EC" w:rsidRDefault="00355700" w:rsidP="00B5363A">
      <w:pPr>
        <w:pStyle w:val="Nagwek1"/>
        <w:keepNext w:val="0"/>
        <w:keepLines w:val="0"/>
        <w:tabs>
          <w:tab w:val="right" w:leader="dot" w:pos="9915"/>
        </w:tabs>
        <w:suppressAutoHyphens/>
        <w:spacing w:before="120" w:after="120" w:line="240" w:lineRule="auto"/>
        <w:ind w:left="1134"/>
        <w:rPr>
          <w:caps w:val="0"/>
          <w:sz w:val="18"/>
          <w:szCs w:val="18"/>
          <w:lang w:val="pl-PL"/>
        </w:rPr>
      </w:pPr>
      <w:r w:rsidRPr="001347EC">
        <w:rPr>
          <w:caps w:val="0"/>
          <w:sz w:val="18"/>
          <w:szCs w:val="18"/>
          <w:lang w:val="pl-PL"/>
        </w:rPr>
        <w:t xml:space="preserve">Jeżeli uprawnienie osoby/osób podpisującej/podpisujących Zobowiązanie do zachowania poufności nie wynika wprost z dokumentu stwierdzającego status prawny tego podmiotu, to należy dołączyć pełnomocnictwo w formie określonej w pkt 17.19.5 SWZ.   </w:t>
      </w:r>
    </w:p>
    <w:p w14:paraId="0373688E" w14:textId="53F5B749" w:rsidR="00355700" w:rsidRPr="001347EC" w:rsidRDefault="00355700" w:rsidP="00B5363A">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1347EC">
        <w:rPr>
          <w:b w:val="0"/>
          <w:caps w:val="0"/>
          <w:sz w:val="18"/>
          <w:szCs w:val="18"/>
          <w:lang w:val="pl-PL"/>
        </w:rPr>
        <w:t xml:space="preserve">Zobowiązanie należy złożyć za pośrednictwem Systemu </w:t>
      </w:r>
      <w:r w:rsidR="00E46FA0">
        <w:rPr>
          <w:b w:val="0"/>
          <w:caps w:val="0"/>
          <w:sz w:val="18"/>
          <w:szCs w:val="18"/>
          <w:lang w:val="pl-PL"/>
        </w:rPr>
        <w:t>Z</w:t>
      </w:r>
      <w:r w:rsidR="00E46FA0" w:rsidRPr="001347EC">
        <w:rPr>
          <w:b w:val="0"/>
          <w:caps w:val="0"/>
          <w:sz w:val="18"/>
          <w:szCs w:val="18"/>
          <w:lang w:val="pl-PL"/>
        </w:rPr>
        <w:t>akupowego</w:t>
      </w:r>
      <w:r w:rsidRPr="001347EC">
        <w:rPr>
          <w:b w:val="0"/>
          <w:caps w:val="0"/>
          <w:sz w:val="18"/>
          <w:szCs w:val="18"/>
          <w:lang w:val="pl-PL"/>
        </w:rPr>
        <w:t xml:space="preserve">, zakładka Pytania/Odpowiedzi. </w:t>
      </w:r>
    </w:p>
    <w:p w14:paraId="7D7EBFB0" w14:textId="7D6A700A" w:rsidR="00355700" w:rsidRPr="004A2652" w:rsidRDefault="00355700" w:rsidP="00B5363A">
      <w:pPr>
        <w:pStyle w:val="Nagwek1"/>
        <w:keepNext w:val="0"/>
        <w:keepLines w:val="0"/>
        <w:tabs>
          <w:tab w:val="right" w:leader="dot" w:pos="9915"/>
        </w:tabs>
        <w:suppressAutoHyphens/>
        <w:spacing w:before="120" w:after="120" w:line="240" w:lineRule="auto"/>
        <w:ind w:left="1134"/>
        <w:rPr>
          <w:b w:val="0"/>
          <w:caps w:val="0"/>
          <w:sz w:val="18"/>
          <w:szCs w:val="18"/>
          <w:lang w:val="pl-PL"/>
        </w:rPr>
      </w:pPr>
      <w:r w:rsidRPr="001347EC">
        <w:rPr>
          <w:caps w:val="0"/>
          <w:sz w:val="18"/>
          <w:szCs w:val="18"/>
          <w:u w:val="single"/>
          <w:lang w:val="pl-PL"/>
        </w:rPr>
        <w:t>Zamawiający dopuszcza złożenia Oferty tylko przez Wykonawcę, który złożył Zobowiązanie do zachowania poufności oraz zapoznał się z przekazanymi informacjami o charakterze poufnym</w:t>
      </w:r>
      <w:r w:rsidR="00E4403C" w:rsidRPr="001347EC">
        <w:rPr>
          <w:caps w:val="0"/>
          <w:sz w:val="18"/>
          <w:szCs w:val="18"/>
          <w:u w:val="single"/>
          <w:lang w:val="pl-PL"/>
        </w:rPr>
        <w:t>, pod rygorem odrzucenia Oferty</w:t>
      </w:r>
      <w:r w:rsidRPr="001347EC">
        <w:rPr>
          <w:caps w:val="0"/>
          <w:sz w:val="18"/>
          <w:szCs w:val="18"/>
          <w:u w:val="single"/>
          <w:lang w:val="pl-PL"/>
        </w:rPr>
        <w:t>.</w:t>
      </w:r>
    </w:p>
    <w:p w14:paraId="25C8EDF9" w14:textId="22717276" w:rsidR="001868FA" w:rsidRPr="004D2A93" w:rsidRDefault="001868FA" w:rsidP="004D2A93">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r w:rsidRPr="00157F79">
        <w:rPr>
          <w:b w:val="0"/>
          <w:caps w:val="0"/>
          <w:sz w:val="18"/>
          <w:szCs w:val="18"/>
          <w:lang w:val="pl-PL"/>
        </w:rPr>
        <w:t xml:space="preserve">Zamawiający wymaga zatrudnienia przez Wykonawcę lub Podwykonawcę na podstawie umowy o pracę osób wykonujących czynności wskazane </w:t>
      </w:r>
      <w:r w:rsidRPr="003E0512">
        <w:rPr>
          <w:b w:val="0"/>
          <w:caps w:val="0"/>
          <w:sz w:val="18"/>
          <w:szCs w:val="18"/>
          <w:lang w:val="pl-PL"/>
        </w:rPr>
        <w:t xml:space="preserve">w </w:t>
      </w:r>
      <w:r w:rsidRPr="00700ED3">
        <w:rPr>
          <w:b w:val="0"/>
          <w:caps w:val="0"/>
          <w:sz w:val="18"/>
          <w:szCs w:val="18"/>
          <w:lang w:val="pl-PL"/>
        </w:rPr>
        <w:t xml:space="preserve">pkt </w:t>
      </w:r>
      <w:r w:rsidR="00157F79" w:rsidRPr="00700ED3">
        <w:rPr>
          <w:b w:val="0"/>
          <w:caps w:val="0"/>
          <w:sz w:val="18"/>
          <w:szCs w:val="18"/>
          <w:lang w:val="pl-PL"/>
        </w:rPr>
        <w:t>2.1.1.</w:t>
      </w:r>
      <w:r w:rsidRPr="003E0512">
        <w:rPr>
          <w:b w:val="0"/>
          <w:caps w:val="0"/>
          <w:sz w:val="18"/>
          <w:szCs w:val="18"/>
          <w:lang w:val="pl-PL"/>
        </w:rPr>
        <w:t xml:space="preserve"> OPZ</w:t>
      </w:r>
      <w:r w:rsidRPr="00157F79">
        <w:rPr>
          <w:b w:val="0"/>
          <w:caps w:val="0"/>
          <w:sz w:val="18"/>
          <w:szCs w:val="18"/>
          <w:lang w:val="pl-PL"/>
        </w:rPr>
        <w:t xml:space="preserve"> – Załącznika nr 1 do SWZ </w:t>
      </w:r>
      <w:r w:rsidRPr="004D2A93">
        <w:rPr>
          <w:b w:val="0"/>
          <w:caps w:val="0"/>
          <w:sz w:val="18"/>
          <w:szCs w:val="18"/>
          <w:lang w:val="pl-PL"/>
        </w:rPr>
        <w:t>w rozumieniu art. 22 § 1 ustawy z dnia 26 czerwca 1974 r. Kodeks pracy</w:t>
      </w:r>
      <w:r w:rsidRPr="004D2A93" w:rsidDel="0066440E">
        <w:rPr>
          <w:b w:val="0"/>
          <w:caps w:val="0"/>
          <w:sz w:val="18"/>
          <w:szCs w:val="18"/>
          <w:lang w:val="pl-PL"/>
        </w:rPr>
        <w:t xml:space="preserve"> </w:t>
      </w:r>
      <w:r w:rsidRPr="004D2A93">
        <w:rPr>
          <w:b w:val="0"/>
          <w:caps w:val="0"/>
          <w:sz w:val="18"/>
          <w:szCs w:val="18"/>
          <w:lang w:val="pl-PL"/>
        </w:rPr>
        <w:t>(</w:t>
      </w:r>
      <w:proofErr w:type="spellStart"/>
      <w:r w:rsidRPr="004D2A93">
        <w:rPr>
          <w:b w:val="0"/>
          <w:caps w:val="0"/>
          <w:sz w:val="18"/>
          <w:szCs w:val="18"/>
          <w:lang w:val="pl-PL"/>
        </w:rPr>
        <w:t>t.j</w:t>
      </w:r>
      <w:proofErr w:type="spellEnd"/>
      <w:r w:rsidRPr="004D2A93">
        <w:rPr>
          <w:b w:val="0"/>
          <w:caps w:val="0"/>
          <w:sz w:val="18"/>
          <w:szCs w:val="18"/>
          <w:lang w:val="pl-PL"/>
        </w:rPr>
        <w:t xml:space="preserve">. Dz. U. 2020 poz. 1320 z </w:t>
      </w:r>
      <w:proofErr w:type="spellStart"/>
      <w:r w:rsidRPr="004D2A93">
        <w:rPr>
          <w:b w:val="0"/>
          <w:caps w:val="0"/>
          <w:sz w:val="18"/>
          <w:szCs w:val="18"/>
          <w:lang w:val="pl-PL"/>
        </w:rPr>
        <w:t>późn</w:t>
      </w:r>
      <w:proofErr w:type="spellEnd"/>
      <w:r w:rsidRPr="004D2A93">
        <w:rPr>
          <w:b w:val="0"/>
          <w:caps w:val="0"/>
          <w:sz w:val="18"/>
          <w:szCs w:val="18"/>
          <w:lang w:val="pl-PL"/>
        </w:rPr>
        <w:t>. zm.).</w:t>
      </w:r>
      <w:bookmarkEnd w:id="216"/>
      <w:bookmarkEnd w:id="217"/>
    </w:p>
    <w:p w14:paraId="285E2015" w14:textId="77777777" w:rsidR="001868FA" w:rsidRPr="00980A36" w:rsidRDefault="001868FA" w:rsidP="004D2A93">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18" w:name="_Toc40987155"/>
      <w:bookmarkStart w:id="219" w:name="_Toc51166051"/>
      <w:r w:rsidRPr="00700ED3">
        <w:rPr>
          <w:b w:val="0"/>
          <w:caps w:val="0"/>
          <w:sz w:val="18"/>
          <w:szCs w:val="18"/>
          <w:lang w:val="pl-PL"/>
        </w:rPr>
        <w:t xml:space="preserve">W przypadku, gdy Opis Przedmiotu Zamówienia odnosi się do norm, ocen technicznych, specyfikacji technicznych i systemów referencji technicznych, o których mowa w art. 101 ust. 1 pkt. 2 i ust. 3 Ustawy PZP, Zamawiający dopuszcza rozwiązania równoważne, pod warunkiem, że zagwarantują one realizację Przedmiotu Zamówienia zgodnie z OPZ oraz zapewnią uzyskanie parametrów technicznych nie gorszych od założonych w wyżej przywołanych normach. Wykonawca powołując się na rozwiązania równoważne jest zobowiązany udowodnić w dokumentach składanych wraz z Ofertą, w szczególności za pomocą przedmiotowych środków </w:t>
      </w:r>
      <w:r w:rsidRPr="00700ED3">
        <w:rPr>
          <w:b w:val="0"/>
          <w:caps w:val="0"/>
          <w:sz w:val="18"/>
          <w:szCs w:val="18"/>
          <w:lang w:val="pl-PL"/>
        </w:rPr>
        <w:lastRenderedPageBreak/>
        <w:t>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r w:rsidRPr="00980A36">
        <w:rPr>
          <w:b w:val="0"/>
          <w:caps w:val="0"/>
          <w:sz w:val="18"/>
          <w:szCs w:val="18"/>
          <w:lang w:val="pl-PL"/>
        </w:rPr>
        <w:t>.</w:t>
      </w:r>
      <w:bookmarkEnd w:id="218"/>
      <w:bookmarkEnd w:id="219"/>
    </w:p>
    <w:p w14:paraId="3E018911" w14:textId="77777777" w:rsidR="001868FA" w:rsidRPr="00700ED3" w:rsidRDefault="001868FA" w:rsidP="004D2A93">
      <w:pPr>
        <w:pStyle w:val="Akapitzlist"/>
        <w:numPr>
          <w:ilvl w:val="1"/>
          <w:numId w:val="121"/>
        </w:numPr>
        <w:tabs>
          <w:tab w:val="right" w:leader="dot" w:pos="9915"/>
        </w:tabs>
        <w:ind w:left="1134" w:hanging="1134"/>
        <w:rPr>
          <w:b/>
          <w:caps/>
          <w:sz w:val="18"/>
          <w:szCs w:val="18"/>
        </w:rPr>
      </w:pPr>
      <w:r w:rsidRPr="004D2A93">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4FB3C31A" w14:textId="3395D086" w:rsidR="00A053F1" w:rsidRPr="004D2A93" w:rsidRDefault="00A053F1" w:rsidP="004D2A93">
      <w:pPr>
        <w:pStyle w:val="Akapitzlist"/>
        <w:numPr>
          <w:ilvl w:val="1"/>
          <w:numId w:val="121"/>
        </w:numPr>
        <w:tabs>
          <w:tab w:val="right" w:leader="dot" w:pos="9915"/>
        </w:tabs>
        <w:ind w:left="1134" w:hanging="1134"/>
        <w:rPr>
          <w:b/>
          <w:caps/>
          <w:sz w:val="18"/>
          <w:szCs w:val="18"/>
        </w:rPr>
      </w:pPr>
      <w:bookmarkStart w:id="220" w:name="_Hlk209783253"/>
      <w:r w:rsidRPr="000F7E19">
        <w:rPr>
          <w:rFonts w:eastAsia="Calibri"/>
          <w:sz w:val="18"/>
          <w:szCs w:val="18"/>
          <w:highlight w:val="green"/>
        </w:rPr>
        <w:t>Zamawiający odrzuci ofertę</w:t>
      </w:r>
      <w:r>
        <w:rPr>
          <w:rFonts w:eastAsia="Calibri"/>
          <w:sz w:val="18"/>
          <w:szCs w:val="18"/>
        </w:rPr>
        <w:t xml:space="preserve">, </w:t>
      </w:r>
      <w:r w:rsidR="00BD083A" w:rsidRPr="00BD083A">
        <w:rPr>
          <w:rFonts w:eastAsia="Calibri"/>
          <w:sz w:val="18"/>
          <w:szCs w:val="18"/>
        </w:rPr>
        <w:t>w której udział produktów, w tym oprogramowania wykorzystywanego w wyposażeniu sieci telekomunikacyjnych, pochodzących z państw członkowskich Unii Europejskiej, państw, z którymi Unia Europejska zawarła umowy o równym traktowaniu przedsiębiorców, lub państw, wobec których na mocy decyzji Rady stosuje się przepisy dyrektywy 2014/25/UE, nie przekracza 50 % całkowitej wartości produktów objętych ofertą.</w:t>
      </w:r>
    </w:p>
    <w:p w14:paraId="5BF416EF"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21" w:name="_Toc40987156"/>
      <w:bookmarkStart w:id="222" w:name="_Toc51166052"/>
      <w:bookmarkEnd w:id="220"/>
      <w:r w:rsidRPr="00596F56">
        <w:rPr>
          <w:rFonts w:ascii="Trebuchet MS" w:hAnsi="Trebuchet MS"/>
          <w:b w:val="0"/>
          <w:caps w:val="0"/>
          <w:color w:val="1A7466"/>
          <w:sz w:val="32"/>
          <w:szCs w:val="32"/>
          <w:lang w:val="pl-PL"/>
        </w:rPr>
        <w:t>OFERTY CZĘŚCIOWE</w:t>
      </w:r>
      <w:bookmarkEnd w:id="221"/>
      <w:bookmarkEnd w:id="222"/>
      <w:r w:rsidRPr="00596F56">
        <w:rPr>
          <w:rFonts w:ascii="Trebuchet MS" w:hAnsi="Trebuchet MS"/>
          <w:b w:val="0"/>
          <w:caps w:val="0"/>
          <w:color w:val="1A7466"/>
          <w:sz w:val="32"/>
          <w:szCs w:val="32"/>
          <w:lang w:val="pl-PL"/>
        </w:rPr>
        <w:t xml:space="preserve"> </w:t>
      </w:r>
    </w:p>
    <w:p w14:paraId="3E20ACC9" w14:textId="6C54E169" w:rsidR="001868FA" w:rsidRPr="004D2A93" w:rsidRDefault="001868FA" w:rsidP="004D2A93">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23" w:name="_Toc40987157"/>
      <w:bookmarkStart w:id="224" w:name="_Toc51166053"/>
      <w:r w:rsidRPr="004D2A93">
        <w:rPr>
          <w:b w:val="0"/>
          <w:caps w:val="0"/>
          <w:sz w:val="18"/>
          <w:szCs w:val="18"/>
          <w:lang w:val="pl-PL"/>
        </w:rPr>
        <w:t xml:space="preserve">Zamawiający </w:t>
      </w:r>
      <w:r w:rsidRPr="00157F79">
        <w:rPr>
          <w:b w:val="0"/>
          <w:caps w:val="0"/>
          <w:sz w:val="18"/>
          <w:szCs w:val="18"/>
          <w:lang w:val="pl-PL"/>
        </w:rPr>
        <w:t>nie dopuszcza składania Ofert częściowych</w:t>
      </w:r>
      <w:r w:rsidRPr="004D2A93">
        <w:rPr>
          <w:b w:val="0"/>
          <w:caps w:val="0"/>
          <w:sz w:val="18"/>
          <w:szCs w:val="18"/>
          <w:lang w:val="pl-PL"/>
        </w:rPr>
        <w:t>.</w:t>
      </w:r>
      <w:bookmarkEnd w:id="223"/>
      <w:bookmarkEnd w:id="224"/>
    </w:p>
    <w:p w14:paraId="7022BC6F" w14:textId="77777777"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25" w:name="_Toc40987163"/>
      <w:bookmarkStart w:id="226" w:name="_Toc51166059"/>
      <w:r w:rsidRPr="00596F56">
        <w:rPr>
          <w:rFonts w:ascii="Trebuchet MS" w:hAnsi="Trebuchet MS"/>
          <w:b w:val="0"/>
          <w:caps w:val="0"/>
          <w:color w:val="1A7466"/>
          <w:sz w:val="32"/>
          <w:szCs w:val="32"/>
          <w:lang w:val="pl-PL"/>
        </w:rPr>
        <w:t>OFERTY WARIANTOWE</w:t>
      </w:r>
      <w:bookmarkEnd w:id="225"/>
      <w:bookmarkEnd w:id="226"/>
    </w:p>
    <w:p w14:paraId="7FA3E1EF" w14:textId="4DF28161" w:rsidR="001868FA" w:rsidRPr="00157F79" w:rsidRDefault="001868FA" w:rsidP="004D2A93">
      <w:pPr>
        <w:pStyle w:val="Nagwek1"/>
        <w:keepNext w:val="0"/>
        <w:keepLines w:val="0"/>
        <w:numPr>
          <w:ilvl w:val="1"/>
          <w:numId w:val="124"/>
        </w:numPr>
        <w:tabs>
          <w:tab w:val="right" w:leader="dot" w:pos="9915"/>
        </w:tabs>
        <w:suppressAutoHyphens/>
        <w:spacing w:before="120" w:after="120" w:line="240" w:lineRule="auto"/>
        <w:ind w:left="1134" w:hanging="1145"/>
        <w:rPr>
          <w:b w:val="0"/>
          <w:caps w:val="0"/>
          <w:sz w:val="18"/>
          <w:szCs w:val="18"/>
          <w:lang w:val="pl-PL"/>
        </w:rPr>
      </w:pPr>
      <w:bookmarkStart w:id="227" w:name="_Toc40987164"/>
      <w:bookmarkStart w:id="228" w:name="_Toc51166060"/>
      <w:r w:rsidRPr="00157F79">
        <w:rPr>
          <w:b w:val="0"/>
          <w:caps w:val="0"/>
          <w:sz w:val="18"/>
          <w:szCs w:val="18"/>
          <w:lang w:val="pl-PL"/>
        </w:rPr>
        <w:t>Zamawiający nie dopuszcza składania Ofert wariantowych.</w:t>
      </w:r>
      <w:bookmarkEnd w:id="227"/>
      <w:bookmarkEnd w:id="228"/>
    </w:p>
    <w:p w14:paraId="58DE2B46" w14:textId="60E61436"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29" w:name="_Toc40987169"/>
      <w:bookmarkStart w:id="230" w:name="_Toc51166065"/>
      <w:r w:rsidRPr="00596F56">
        <w:rPr>
          <w:rFonts w:ascii="Trebuchet MS" w:hAnsi="Trebuchet MS"/>
          <w:b w:val="0"/>
          <w:caps w:val="0"/>
          <w:color w:val="1A7466"/>
          <w:sz w:val="32"/>
          <w:szCs w:val="32"/>
          <w:lang w:val="pl-PL"/>
        </w:rPr>
        <w:t>UMOWA RAMOWA</w:t>
      </w:r>
      <w:bookmarkEnd w:id="229"/>
      <w:bookmarkEnd w:id="230"/>
    </w:p>
    <w:p w14:paraId="5E2F03C1" w14:textId="4A9BB887" w:rsidR="001868FA" w:rsidRPr="004D2A93" w:rsidRDefault="001868FA" w:rsidP="004D2A93">
      <w:pPr>
        <w:pStyle w:val="Nagwek1"/>
        <w:keepNext w:val="0"/>
        <w:keepLines w:val="0"/>
        <w:numPr>
          <w:ilvl w:val="1"/>
          <w:numId w:val="125"/>
        </w:numPr>
        <w:tabs>
          <w:tab w:val="right" w:leader="dot" w:pos="9915"/>
        </w:tabs>
        <w:suppressAutoHyphens/>
        <w:spacing w:before="120" w:after="120" w:line="240" w:lineRule="auto"/>
        <w:ind w:left="1134" w:hanging="1145"/>
        <w:rPr>
          <w:b w:val="0"/>
          <w:caps w:val="0"/>
          <w:sz w:val="18"/>
          <w:szCs w:val="18"/>
          <w:lang w:val="pl-PL"/>
        </w:rPr>
      </w:pPr>
      <w:bookmarkStart w:id="231" w:name="_Toc40987170"/>
      <w:bookmarkStart w:id="232" w:name="_Toc51166066"/>
      <w:r w:rsidRPr="00157F79">
        <w:rPr>
          <w:b w:val="0"/>
          <w:caps w:val="0"/>
          <w:sz w:val="18"/>
          <w:szCs w:val="18"/>
          <w:lang w:val="pl-PL"/>
        </w:rPr>
        <w:t xml:space="preserve">Zamawiający nie przewiduje zawarcia </w:t>
      </w:r>
      <w:r w:rsidRPr="004D2A93">
        <w:rPr>
          <w:b w:val="0"/>
          <w:caps w:val="0"/>
          <w:sz w:val="18"/>
          <w:szCs w:val="18"/>
          <w:lang w:val="pl-PL"/>
        </w:rPr>
        <w:t>Umowy ramowej.</w:t>
      </w:r>
      <w:bookmarkEnd w:id="231"/>
      <w:bookmarkEnd w:id="232"/>
    </w:p>
    <w:p w14:paraId="75F88E72" w14:textId="5C3630EA" w:rsidR="001868FA" w:rsidRPr="00596F56" w:rsidRDefault="001868FA"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3" w:name="_Toc489350388"/>
      <w:bookmarkStart w:id="234" w:name="_Toc40987174"/>
      <w:bookmarkStart w:id="235" w:name="_Toc51166070"/>
      <w:bookmarkStart w:id="236" w:name="_Toc515896281"/>
      <w:r w:rsidRPr="00596F56">
        <w:rPr>
          <w:rFonts w:ascii="Trebuchet MS" w:hAnsi="Trebuchet MS"/>
          <w:b w:val="0"/>
          <w:caps w:val="0"/>
          <w:color w:val="1A7466"/>
          <w:sz w:val="32"/>
          <w:szCs w:val="32"/>
          <w:lang w:val="pl-PL"/>
        </w:rPr>
        <w:t xml:space="preserve">INFORMACJA O PRAWIE OPCJI lub O ZAMÓWIENIACH </w:t>
      </w:r>
      <w:bookmarkEnd w:id="233"/>
      <w:r w:rsidRPr="00596F56">
        <w:rPr>
          <w:rFonts w:ascii="Trebuchet MS" w:hAnsi="Trebuchet MS"/>
          <w:b w:val="0"/>
          <w:caps w:val="0"/>
          <w:color w:val="1A7466"/>
          <w:sz w:val="32"/>
          <w:szCs w:val="32"/>
          <w:lang w:val="pl-PL"/>
        </w:rPr>
        <w:t>PODOBNYCH</w:t>
      </w:r>
      <w:bookmarkEnd w:id="234"/>
      <w:bookmarkEnd w:id="235"/>
      <w:r w:rsidRPr="00596F56">
        <w:rPr>
          <w:rFonts w:ascii="Trebuchet MS" w:hAnsi="Trebuchet MS"/>
          <w:b w:val="0"/>
          <w:caps w:val="0"/>
          <w:color w:val="1A7466"/>
          <w:sz w:val="32"/>
          <w:szCs w:val="32"/>
          <w:lang w:val="pl-PL"/>
        </w:rPr>
        <w:t xml:space="preserve"> </w:t>
      </w:r>
      <w:bookmarkEnd w:id="236"/>
    </w:p>
    <w:p w14:paraId="5B7DAA0B" w14:textId="762A589E" w:rsidR="001868FA" w:rsidRDefault="001868FA" w:rsidP="004D2A93">
      <w:pPr>
        <w:pStyle w:val="Nagwek1"/>
        <w:keepNext w:val="0"/>
        <w:keepLines w:val="0"/>
        <w:numPr>
          <w:ilvl w:val="1"/>
          <w:numId w:val="126"/>
        </w:numPr>
        <w:tabs>
          <w:tab w:val="right" w:leader="dot" w:pos="9915"/>
        </w:tabs>
        <w:suppressAutoHyphens/>
        <w:spacing w:before="120" w:after="120" w:line="240" w:lineRule="auto"/>
        <w:ind w:left="1134" w:hanging="1145"/>
        <w:rPr>
          <w:b w:val="0"/>
          <w:caps w:val="0"/>
          <w:sz w:val="18"/>
          <w:szCs w:val="18"/>
          <w:lang w:val="pl-PL"/>
        </w:rPr>
      </w:pPr>
      <w:bookmarkStart w:id="237" w:name="_Toc40987175"/>
      <w:bookmarkStart w:id="238" w:name="_Toc51166071"/>
      <w:r w:rsidRPr="00157F79">
        <w:rPr>
          <w:b w:val="0"/>
          <w:caps w:val="0"/>
          <w:sz w:val="18"/>
          <w:szCs w:val="18"/>
          <w:lang w:val="pl-PL"/>
        </w:rPr>
        <w:t>Zamawiający nie przewiduje prawa opcji opisanego w art. 441 Ustawy PZP</w:t>
      </w:r>
      <w:bookmarkEnd w:id="237"/>
      <w:r w:rsidRPr="00157F79">
        <w:rPr>
          <w:b w:val="0"/>
          <w:caps w:val="0"/>
          <w:sz w:val="18"/>
          <w:szCs w:val="18"/>
          <w:lang w:val="pl-PL"/>
        </w:rPr>
        <w:t>.</w:t>
      </w:r>
      <w:bookmarkEnd w:id="238"/>
    </w:p>
    <w:p w14:paraId="1029819A" w14:textId="1E4CF65B" w:rsidR="00B15357" w:rsidRPr="00B15357" w:rsidRDefault="00B15357" w:rsidP="00EC5EB8">
      <w:pPr>
        <w:ind w:left="1134" w:hanging="1134"/>
        <w:jc w:val="both"/>
        <w:rPr>
          <w:lang w:eastAsia="pl-PL"/>
        </w:rPr>
      </w:pPr>
      <w:r w:rsidRPr="00B15357">
        <w:rPr>
          <w:lang w:eastAsia="pl-PL"/>
        </w:rPr>
        <w:t>8.2.</w:t>
      </w:r>
      <w:r w:rsidRPr="00B15357">
        <w:rPr>
          <w:lang w:eastAsia="pl-PL"/>
        </w:rPr>
        <w:tab/>
        <w:t>Zamawiający nie przewiduje udzielenia  Zamówień Podobnych.</w:t>
      </w:r>
    </w:p>
    <w:p w14:paraId="46508DBA" w14:textId="2F0C586C" w:rsidR="001868FA" w:rsidRPr="00596F56" w:rsidRDefault="00F02158" w:rsidP="004D2A93">
      <w:pPr>
        <w:pStyle w:val="Nagwek1"/>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9" w:name="_Toc40987181"/>
      <w:bookmarkStart w:id="240" w:name="_Toc51166077"/>
      <w:r w:rsidRPr="00596F56">
        <w:rPr>
          <w:rFonts w:ascii="Trebuchet MS" w:hAnsi="Trebuchet MS"/>
          <w:b w:val="0"/>
          <w:caps w:val="0"/>
          <w:color w:val="1A7466"/>
          <w:sz w:val="32"/>
          <w:szCs w:val="32"/>
          <w:lang w:val="pl-PL"/>
        </w:rPr>
        <w:t>MIEJSCE REALIZACJI ZAMÓWIENIA</w:t>
      </w:r>
      <w:bookmarkEnd w:id="239"/>
      <w:bookmarkEnd w:id="240"/>
    </w:p>
    <w:p w14:paraId="719D0E6A" w14:textId="14854403" w:rsidR="001868FA" w:rsidRDefault="001868FA" w:rsidP="00E06EA8">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41" w:name="_Toc51166084"/>
      <w:r w:rsidRPr="00EC1921">
        <w:rPr>
          <w:b w:val="0"/>
          <w:sz w:val="18"/>
          <w:szCs w:val="18"/>
          <w:lang w:val="pl-PL"/>
        </w:rPr>
        <w:t xml:space="preserve">PGE Energia Ciepła S.A.; Oddział w Gorzowie Wielkopolskim - </w:t>
      </w:r>
      <w:r w:rsidR="003361DF" w:rsidRPr="00EC1921">
        <w:rPr>
          <w:b w:val="0"/>
          <w:sz w:val="18"/>
          <w:szCs w:val="18"/>
          <w:lang w:val="pl-PL"/>
        </w:rPr>
        <w:br/>
      </w:r>
      <w:r w:rsidRPr="00EC1921">
        <w:rPr>
          <w:b w:val="0"/>
          <w:sz w:val="18"/>
          <w:szCs w:val="18"/>
          <w:lang w:val="pl-PL"/>
        </w:rPr>
        <w:t>66-400 Gorzów Wlkp.; ul. Energetyków 6</w:t>
      </w:r>
      <w:bookmarkEnd w:id="241"/>
      <w:r w:rsidR="00BD083A">
        <w:rPr>
          <w:b w:val="0"/>
          <w:sz w:val="18"/>
          <w:szCs w:val="18"/>
          <w:lang w:val="pl-PL"/>
        </w:rPr>
        <w:t>.</w:t>
      </w:r>
    </w:p>
    <w:p w14:paraId="3D855050" w14:textId="39795260" w:rsidR="002145C1" w:rsidRPr="00BD083A" w:rsidRDefault="002145C1" w:rsidP="00700ED3">
      <w:pPr>
        <w:spacing w:after="0"/>
        <w:ind w:left="1416"/>
        <w:rPr>
          <w:b/>
          <w:sz w:val="18"/>
          <w:szCs w:val="18"/>
        </w:rPr>
      </w:pPr>
      <w:r w:rsidRPr="002145C1">
        <w:rPr>
          <w:lang w:eastAsia="pl-PL"/>
        </w:rPr>
        <w:t>Wszystkie obiekty ciepłownicze zlokalizowane są na terenie miasta Gorzów Wielkopolski i podłączone do sieci ciepłowniczej.</w:t>
      </w:r>
    </w:p>
    <w:p w14:paraId="4375ACA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42" w:name="_Toc40987182"/>
      <w:bookmarkStart w:id="243" w:name="_Toc51166094"/>
      <w:r w:rsidRPr="004D2A93">
        <w:rPr>
          <w:rFonts w:ascii="Trebuchet MS" w:hAnsi="Trebuchet MS"/>
          <w:b w:val="0"/>
          <w:caps w:val="0"/>
          <w:color w:val="1A7466"/>
          <w:sz w:val="32"/>
          <w:szCs w:val="32"/>
          <w:lang w:val="pl-PL"/>
        </w:rPr>
        <w:t>TERMIN WYKONANIA ZAMÓWIENIA</w:t>
      </w:r>
      <w:bookmarkEnd w:id="242"/>
      <w:bookmarkEnd w:id="243"/>
    </w:p>
    <w:p w14:paraId="146CFEED" w14:textId="1F7CEB0D" w:rsidR="001868FA" w:rsidRPr="004D2A93" w:rsidRDefault="001868FA" w:rsidP="004D2A93">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244" w:name="_Toc40987183"/>
      <w:bookmarkStart w:id="245" w:name="_Toc51166095"/>
      <w:r w:rsidRPr="004D2A93">
        <w:rPr>
          <w:b w:val="0"/>
          <w:caps w:val="0"/>
          <w:sz w:val="18"/>
          <w:szCs w:val="18"/>
          <w:lang w:val="pl-PL"/>
        </w:rPr>
        <w:t xml:space="preserve">Wymagany termin realizacji zamówienia </w:t>
      </w:r>
      <w:r w:rsidRPr="00980A36">
        <w:rPr>
          <w:b w:val="0"/>
          <w:caps w:val="0"/>
          <w:sz w:val="18"/>
          <w:szCs w:val="18"/>
          <w:lang w:val="pl-PL"/>
        </w:rPr>
        <w:t xml:space="preserve">–  </w:t>
      </w:r>
      <w:r w:rsidR="008A5916" w:rsidRPr="00700ED3">
        <w:rPr>
          <w:b w:val="0"/>
          <w:caps w:val="0"/>
          <w:sz w:val="18"/>
          <w:szCs w:val="18"/>
          <w:lang w:val="pl-PL"/>
        </w:rPr>
        <w:t>16</w:t>
      </w:r>
      <w:r w:rsidRPr="00700ED3">
        <w:rPr>
          <w:b w:val="0"/>
          <w:caps w:val="0"/>
          <w:sz w:val="18"/>
          <w:szCs w:val="18"/>
          <w:lang w:val="pl-PL"/>
        </w:rPr>
        <w:t xml:space="preserve"> miesięcy</w:t>
      </w:r>
      <w:bookmarkEnd w:id="244"/>
      <w:bookmarkEnd w:id="245"/>
      <w:r w:rsidR="00980A36" w:rsidRPr="00980A36">
        <w:rPr>
          <w:b w:val="0"/>
          <w:caps w:val="0"/>
          <w:sz w:val="18"/>
          <w:szCs w:val="18"/>
          <w:lang w:val="pl-PL"/>
        </w:rPr>
        <w:t xml:space="preserve"> od Daty</w:t>
      </w:r>
      <w:r w:rsidR="00980A36">
        <w:rPr>
          <w:b w:val="0"/>
          <w:caps w:val="0"/>
          <w:sz w:val="18"/>
          <w:szCs w:val="18"/>
          <w:lang w:val="pl-PL"/>
        </w:rPr>
        <w:t xml:space="preserve"> Wejścia w Życie</w:t>
      </w:r>
      <w:r w:rsidR="00F0401C">
        <w:rPr>
          <w:b w:val="0"/>
          <w:caps w:val="0"/>
          <w:sz w:val="18"/>
          <w:szCs w:val="18"/>
          <w:lang w:val="pl-PL"/>
        </w:rPr>
        <w:t>, zdefiniowanej w umowie.</w:t>
      </w:r>
    </w:p>
    <w:p w14:paraId="347C7A6D" w14:textId="01789CF6" w:rsidR="001868FA" w:rsidRPr="004D2A93" w:rsidRDefault="001868FA" w:rsidP="004D2A93">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246" w:name="_Toc40987184"/>
      <w:bookmarkStart w:id="247" w:name="_Toc51166096"/>
      <w:r w:rsidRPr="004D2A93">
        <w:rPr>
          <w:b w:val="0"/>
          <w:caps w:val="0"/>
          <w:sz w:val="18"/>
          <w:szCs w:val="18"/>
          <w:lang w:val="pl-PL"/>
        </w:rPr>
        <w:t xml:space="preserve">Postanowienia szczegółowe w zakresie zasad i terminów realizacji poszczególnych </w:t>
      </w:r>
      <w:r w:rsidRPr="00700ED3">
        <w:rPr>
          <w:b w:val="0"/>
          <w:caps w:val="0"/>
          <w:sz w:val="18"/>
          <w:szCs w:val="18"/>
          <w:lang w:val="pl-PL"/>
        </w:rPr>
        <w:t>prac</w:t>
      </w:r>
      <w:r w:rsidRPr="00980A36">
        <w:rPr>
          <w:b w:val="0"/>
          <w:caps w:val="0"/>
          <w:sz w:val="18"/>
          <w:szCs w:val="18"/>
          <w:lang w:val="pl-PL"/>
        </w:rPr>
        <w:t xml:space="preserve"> w</w:t>
      </w:r>
      <w:r w:rsidRPr="004D2A93">
        <w:rPr>
          <w:b w:val="0"/>
          <w:caps w:val="0"/>
          <w:sz w:val="18"/>
          <w:szCs w:val="18"/>
          <w:lang w:val="pl-PL"/>
        </w:rPr>
        <w:t> ramach wykonania Przedmiotu Zamówienia określa Projekt Umowy, którego wzór stanowi Załącznik Nr 2 do SWZ.</w:t>
      </w:r>
      <w:bookmarkEnd w:id="246"/>
      <w:bookmarkEnd w:id="247"/>
    </w:p>
    <w:p w14:paraId="26718782" w14:textId="74141378"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48" w:name="_Toc40987185"/>
      <w:bookmarkStart w:id="249" w:name="_Toc51166097"/>
      <w:r w:rsidRPr="004D2A93">
        <w:rPr>
          <w:rFonts w:ascii="Trebuchet MS" w:hAnsi="Trebuchet MS"/>
          <w:b w:val="0"/>
          <w:caps w:val="0"/>
          <w:color w:val="1A7466"/>
          <w:sz w:val="32"/>
          <w:szCs w:val="32"/>
          <w:lang w:val="pl-PL"/>
        </w:rPr>
        <w:t>WIZJA LOKALNA</w:t>
      </w:r>
      <w:bookmarkEnd w:id="248"/>
      <w:bookmarkEnd w:id="249"/>
    </w:p>
    <w:p w14:paraId="50BCA02D" w14:textId="1E843B74" w:rsidR="001868FA" w:rsidRPr="00EC1921" w:rsidRDefault="001868FA" w:rsidP="00E06EA8">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250" w:name="_Toc40987205"/>
      <w:bookmarkStart w:id="251" w:name="_Toc51166117"/>
      <w:r w:rsidRPr="00625220">
        <w:rPr>
          <w:b w:val="0"/>
          <w:bCs/>
          <w:caps w:val="0"/>
          <w:sz w:val="18"/>
          <w:szCs w:val="18"/>
          <w:lang w:val="pl-PL"/>
        </w:rPr>
        <w:t>Wykonawca może odbyć wizję lokalną</w:t>
      </w:r>
      <w:r w:rsidRPr="00EC1921">
        <w:rPr>
          <w:b w:val="0"/>
          <w:caps w:val="0"/>
          <w:sz w:val="18"/>
          <w:szCs w:val="18"/>
          <w:lang w:val="pl-PL"/>
        </w:rPr>
        <w:t xml:space="preserve"> w celu zbadania Przedmiotu Zamówienia i jego otoczenia oraz uzyskania samemu i na własną odpowiedzialność wszelkich informacji, które mogą być </w:t>
      </w:r>
      <w:r w:rsidRPr="00EC1921">
        <w:rPr>
          <w:b w:val="0"/>
          <w:caps w:val="0"/>
          <w:sz w:val="18"/>
          <w:szCs w:val="18"/>
          <w:lang w:val="pl-PL"/>
        </w:rPr>
        <w:lastRenderedPageBreak/>
        <w:t>konieczne do przygotowania Oferty oraz zawarcia Umowy. Udział w wizji lokalnej nie jest warunkiem koniecznym do złożenia Oferty.</w:t>
      </w:r>
      <w:bookmarkEnd w:id="250"/>
      <w:bookmarkEnd w:id="251"/>
    </w:p>
    <w:p w14:paraId="6F59B0D7" w14:textId="0F49BB11" w:rsidR="001868FA" w:rsidRPr="00EC1921" w:rsidRDefault="001868FA" w:rsidP="00E06EA8">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252" w:name="_Toc40987206"/>
      <w:bookmarkStart w:id="253" w:name="_Toc51166118"/>
      <w:r w:rsidRPr="00EC1921">
        <w:rPr>
          <w:b w:val="0"/>
          <w:caps w:val="0"/>
          <w:sz w:val="18"/>
          <w:szCs w:val="18"/>
          <w:lang w:val="pl-PL"/>
        </w:rPr>
        <w:t>W przypadku opisanym w pkt 11.1 SWZ, wizja lokalna na prośbę Wykonawcy zgłoszoną za pośrednictwem Systemu Zakupowego w zakładce „Pytania/odpowiedzi”, zostanie przeprowadzona</w:t>
      </w:r>
      <w:r w:rsidR="009D2850" w:rsidRPr="00EC1921">
        <w:rPr>
          <w:b w:val="0"/>
          <w:caps w:val="0"/>
          <w:sz w:val="18"/>
          <w:szCs w:val="18"/>
          <w:lang w:val="pl-PL"/>
        </w:rPr>
        <w:t xml:space="preserve"> </w:t>
      </w:r>
      <w:r w:rsidRPr="00EC1921">
        <w:rPr>
          <w:b w:val="0"/>
          <w:caps w:val="0"/>
          <w:sz w:val="18"/>
          <w:szCs w:val="18"/>
          <w:lang w:val="pl-PL"/>
        </w:rPr>
        <w:t>w terminie ustalonym przez Zamawiającego odrębnie, o czym wszyscy potencjalni Wykonawcy zostaną poinformowani za pośrednictwem Systemu Zakupowego.</w:t>
      </w:r>
      <w:bookmarkEnd w:id="252"/>
      <w:bookmarkEnd w:id="253"/>
    </w:p>
    <w:p w14:paraId="5EE227C8" w14:textId="77777777" w:rsidR="001868FA" w:rsidRPr="00EC1921" w:rsidRDefault="001868FA" w:rsidP="00E06EA8">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254" w:name="_Toc40987207"/>
      <w:bookmarkStart w:id="255" w:name="_Toc51166119"/>
      <w:r w:rsidRPr="00EC1921">
        <w:rPr>
          <w:b w:val="0"/>
          <w:caps w:val="0"/>
          <w:sz w:val="18"/>
          <w:szCs w:val="18"/>
          <w:lang w:val="pl-PL"/>
        </w:rPr>
        <w:t>Szczegółowe informacje dotyczące zasad i przebiegu wizji lokalnej:</w:t>
      </w:r>
      <w:bookmarkEnd w:id="254"/>
      <w:bookmarkEnd w:id="255"/>
      <w:r w:rsidRPr="00EC1921">
        <w:rPr>
          <w:b w:val="0"/>
          <w:caps w:val="0"/>
          <w:sz w:val="18"/>
          <w:szCs w:val="18"/>
          <w:lang w:val="pl-PL"/>
        </w:rPr>
        <w:t xml:space="preserve"> </w:t>
      </w:r>
    </w:p>
    <w:p w14:paraId="2E0030D0" w14:textId="77777777" w:rsidR="001868FA" w:rsidRPr="00EC1921" w:rsidRDefault="001868FA" w:rsidP="004D2A93">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256" w:name="_Toc40987208"/>
      <w:bookmarkStart w:id="257" w:name="_Toc51166120"/>
      <w:r w:rsidRPr="00EC1921">
        <w:rPr>
          <w:b w:val="0"/>
          <w:caps w:val="0"/>
          <w:sz w:val="18"/>
          <w:szCs w:val="18"/>
          <w:lang w:val="pl-PL"/>
        </w:rPr>
        <w:t>Koszty wizji lokalnej ponosi samodzielnie Wykonawca.</w:t>
      </w:r>
      <w:bookmarkEnd w:id="256"/>
      <w:bookmarkEnd w:id="257"/>
      <w:r w:rsidRPr="00EC1921">
        <w:rPr>
          <w:b w:val="0"/>
          <w:caps w:val="0"/>
          <w:sz w:val="18"/>
          <w:szCs w:val="18"/>
          <w:lang w:val="pl-PL"/>
        </w:rPr>
        <w:t xml:space="preserve">  </w:t>
      </w:r>
      <w:bookmarkStart w:id="258" w:name="_Toc40987209"/>
    </w:p>
    <w:p w14:paraId="585D64B1" w14:textId="77777777" w:rsidR="001868FA" w:rsidRPr="00EC1921" w:rsidRDefault="001868FA" w:rsidP="004D2A93">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259" w:name="_Toc51166121"/>
      <w:r w:rsidRPr="00EC1921">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60" w:name="_Toc40987210"/>
      <w:bookmarkEnd w:id="258"/>
      <w:bookmarkEnd w:id="259"/>
    </w:p>
    <w:p w14:paraId="11ECBEEF" w14:textId="6A62869C" w:rsidR="001868FA" w:rsidRPr="00EC1921" w:rsidRDefault="001868FA" w:rsidP="004D2A93">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261" w:name="_Toc51166122"/>
      <w:r w:rsidRPr="00EC1921">
        <w:rPr>
          <w:b w:val="0"/>
          <w:caps w:val="0"/>
          <w:sz w:val="18"/>
          <w:szCs w:val="18"/>
          <w:lang w:val="pl-PL"/>
        </w:rPr>
        <w:t xml:space="preserve">Osobą odpowiedzialną za przeprowadzenie wizji lokalnej będzie: </w:t>
      </w:r>
      <w:r w:rsidR="008A5916" w:rsidRPr="008A5916">
        <w:rPr>
          <w:b w:val="0"/>
          <w:caps w:val="0"/>
          <w:sz w:val="18"/>
          <w:szCs w:val="18"/>
          <w:lang w:val="pl-PL"/>
        </w:rPr>
        <w:t>Patryk Prucnal, nr telefonu: 668 378 616</w:t>
      </w:r>
      <w:bookmarkStart w:id="262" w:name="_Toc40987211"/>
      <w:bookmarkEnd w:id="260"/>
      <w:bookmarkEnd w:id="261"/>
    </w:p>
    <w:p w14:paraId="42658821" w14:textId="0800F4D6" w:rsidR="001868FA" w:rsidRPr="00EC1921" w:rsidRDefault="001868FA" w:rsidP="004D2A93">
      <w:pPr>
        <w:pStyle w:val="Nagwek1"/>
        <w:keepNext w:val="0"/>
        <w:keepLines w:val="0"/>
        <w:numPr>
          <w:ilvl w:val="2"/>
          <w:numId w:val="128"/>
        </w:numPr>
        <w:suppressAutoHyphens/>
        <w:spacing w:before="120" w:after="120" w:line="240" w:lineRule="auto"/>
        <w:ind w:left="1117" w:hanging="1117"/>
        <w:rPr>
          <w:b w:val="0"/>
          <w:caps w:val="0"/>
          <w:sz w:val="18"/>
          <w:szCs w:val="18"/>
          <w:lang w:val="pl-PL"/>
        </w:rPr>
      </w:pPr>
      <w:bookmarkStart w:id="263" w:name="_Toc51166123"/>
      <w:r w:rsidRPr="00EC1921">
        <w:rPr>
          <w:b w:val="0"/>
          <w:caps w:val="0"/>
          <w:sz w:val="18"/>
          <w:szCs w:val="18"/>
          <w:lang w:val="pl-PL"/>
        </w:rPr>
        <w:t>Osoby uczestniczące w wizji lokalnej muszą posiadać odpowiednie ubranie robocze oraz wyposażenie BHP tzn.:</w:t>
      </w:r>
      <w:bookmarkEnd w:id="262"/>
      <w:bookmarkEnd w:id="263"/>
    </w:p>
    <w:p w14:paraId="4C242165" w14:textId="77777777" w:rsidR="001868FA" w:rsidRPr="00EC1921" w:rsidRDefault="001868FA" w:rsidP="004D2A93">
      <w:pPr>
        <w:pStyle w:val="Nagwek1"/>
        <w:keepNext w:val="0"/>
        <w:keepLines w:val="0"/>
        <w:numPr>
          <w:ilvl w:val="3"/>
          <w:numId w:val="130"/>
        </w:numPr>
        <w:suppressAutoHyphens/>
        <w:spacing w:before="120" w:after="120" w:line="240" w:lineRule="auto"/>
        <w:ind w:left="1418"/>
        <w:rPr>
          <w:b w:val="0"/>
          <w:caps w:val="0"/>
          <w:sz w:val="18"/>
          <w:szCs w:val="18"/>
          <w:lang w:val="pl-PL"/>
        </w:rPr>
      </w:pPr>
      <w:bookmarkStart w:id="264" w:name="_Toc40987212"/>
      <w:bookmarkStart w:id="265" w:name="_Toc51166124"/>
      <w:r w:rsidRPr="00EC1921">
        <w:rPr>
          <w:b w:val="0"/>
          <w:caps w:val="0"/>
          <w:sz w:val="18"/>
          <w:szCs w:val="18"/>
          <w:lang w:val="pl-PL"/>
        </w:rPr>
        <w:t>hełm przemysłowy;</w:t>
      </w:r>
      <w:bookmarkEnd w:id="264"/>
      <w:bookmarkEnd w:id="265"/>
    </w:p>
    <w:p w14:paraId="2121FD81" w14:textId="77777777" w:rsidR="001868FA" w:rsidRPr="00EC1921" w:rsidRDefault="001868FA" w:rsidP="004D2A93">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266" w:name="_Toc40987213"/>
      <w:bookmarkStart w:id="267" w:name="_Toc51166125"/>
      <w:r w:rsidRPr="00EC1921">
        <w:rPr>
          <w:b w:val="0"/>
          <w:caps w:val="0"/>
          <w:sz w:val="18"/>
          <w:szCs w:val="18"/>
          <w:lang w:val="pl-PL"/>
        </w:rPr>
        <w:t>spodnie robocze lub kombinezon roboczy;</w:t>
      </w:r>
      <w:bookmarkEnd w:id="266"/>
      <w:bookmarkEnd w:id="267"/>
    </w:p>
    <w:p w14:paraId="3007013A" w14:textId="77777777" w:rsidR="001868FA" w:rsidRPr="00EC1921" w:rsidRDefault="001868FA" w:rsidP="004D2A93">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268" w:name="_Toc40987214"/>
      <w:bookmarkStart w:id="269" w:name="_Toc51166126"/>
      <w:r w:rsidRPr="00EC1921">
        <w:rPr>
          <w:b w:val="0"/>
          <w:caps w:val="0"/>
          <w:sz w:val="18"/>
          <w:szCs w:val="18"/>
          <w:lang w:val="pl-PL"/>
        </w:rPr>
        <w:t>bluzę roboczą;</w:t>
      </w:r>
      <w:bookmarkEnd w:id="268"/>
      <w:bookmarkEnd w:id="269"/>
    </w:p>
    <w:p w14:paraId="17C6CCDD" w14:textId="77777777" w:rsidR="001868FA" w:rsidRPr="00EC1921" w:rsidRDefault="001868FA" w:rsidP="004D2A93">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270" w:name="_Toc40987215"/>
      <w:bookmarkStart w:id="271" w:name="_Toc51166127"/>
      <w:r w:rsidRPr="00EC1921">
        <w:rPr>
          <w:b w:val="0"/>
          <w:caps w:val="0"/>
          <w:sz w:val="18"/>
          <w:szCs w:val="18"/>
          <w:lang w:val="pl-PL"/>
        </w:rPr>
        <w:t>obuwie bezpieczne</w:t>
      </w:r>
      <w:bookmarkEnd w:id="270"/>
      <w:bookmarkEnd w:id="271"/>
      <w:r w:rsidRPr="00EC1921">
        <w:rPr>
          <w:b w:val="0"/>
          <w:caps w:val="0"/>
          <w:sz w:val="18"/>
          <w:szCs w:val="18"/>
          <w:lang w:val="pl-PL"/>
        </w:rPr>
        <w:t>;</w:t>
      </w:r>
    </w:p>
    <w:p w14:paraId="40ADF601" w14:textId="77777777" w:rsidR="001868FA" w:rsidRPr="00EC1921" w:rsidRDefault="001868FA" w:rsidP="004D2A93">
      <w:pPr>
        <w:pStyle w:val="Nagwek1"/>
        <w:keepNext w:val="0"/>
        <w:keepLines w:val="0"/>
        <w:numPr>
          <w:ilvl w:val="3"/>
          <w:numId w:val="130"/>
        </w:numPr>
        <w:suppressAutoHyphens/>
        <w:spacing w:before="120" w:after="120" w:line="240" w:lineRule="auto"/>
        <w:ind w:left="1418" w:hanging="284"/>
        <w:rPr>
          <w:b w:val="0"/>
          <w:caps w:val="0"/>
          <w:sz w:val="18"/>
          <w:szCs w:val="18"/>
          <w:lang w:val="pl-PL"/>
        </w:rPr>
      </w:pPr>
      <w:bookmarkStart w:id="272" w:name="_Toc40987216"/>
      <w:bookmarkStart w:id="273" w:name="_Toc51166128"/>
      <w:r w:rsidRPr="00EC1921">
        <w:rPr>
          <w:b w:val="0"/>
          <w:caps w:val="0"/>
          <w:sz w:val="18"/>
          <w:szCs w:val="18"/>
          <w:lang w:val="pl-PL"/>
        </w:rPr>
        <w:t>kamizelkę odblaskową lub odzież z elementami odblaskowymi;</w:t>
      </w:r>
      <w:bookmarkEnd w:id="272"/>
      <w:bookmarkEnd w:id="273"/>
    </w:p>
    <w:p w14:paraId="23FC4A5C" w14:textId="77777777" w:rsidR="001868FA" w:rsidRPr="00EC1921" w:rsidRDefault="001868FA" w:rsidP="00E06EA8">
      <w:pPr>
        <w:pStyle w:val="Nagwek1"/>
        <w:keepNext w:val="0"/>
        <w:keepLines w:val="0"/>
        <w:suppressAutoHyphens/>
        <w:spacing w:before="120" w:after="120" w:line="240" w:lineRule="auto"/>
        <w:ind w:left="1134"/>
        <w:rPr>
          <w:caps w:val="0"/>
          <w:sz w:val="18"/>
          <w:szCs w:val="18"/>
          <w:lang w:val="pl-PL"/>
        </w:rPr>
      </w:pPr>
      <w:bookmarkStart w:id="274" w:name="_Toc40987220"/>
      <w:bookmarkStart w:id="275" w:name="_Toc51166132"/>
      <w:r w:rsidRPr="00EC1921">
        <w:rPr>
          <w:caps w:val="0"/>
          <w:sz w:val="18"/>
          <w:szCs w:val="18"/>
          <w:lang w:val="pl-PL"/>
        </w:rPr>
        <w:t>Osoby nieposiadające ww. elementów ubrań i wyposażenia BHP nie zostaną dopuszczone do udziału w wizji lokalnej.</w:t>
      </w:r>
      <w:bookmarkEnd w:id="274"/>
      <w:bookmarkEnd w:id="275"/>
    </w:p>
    <w:p w14:paraId="20BD7023" w14:textId="1A9A33D3" w:rsidR="001868FA" w:rsidRPr="00EC1921" w:rsidRDefault="001868FA" w:rsidP="00E06EA8">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276" w:name="_Toc40987221"/>
      <w:bookmarkStart w:id="277" w:name="_Toc51166133"/>
      <w:r w:rsidRPr="00EC1921">
        <w:rPr>
          <w:caps w:val="0"/>
          <w:sz w:val="18"/>
          <w:szCs w:val="18"/>
          <w:lang w:val="pl-PL"/>
        </w:rPr>
        <w:t>Podczas wizji lokalnej nie będą udzielane przez przedstawicieli Zamawiającego odpowiedzi na pytania dotyczące Przedmiotu zamówienia lub SWZ</w:t>
      </w:r>
      <w:r w:rsidRPr="00EC1921">
        <w:rPr>
          <w:b w:val="0"/>
          <w:caps w:val="0"/>
          <w:sz w:val="18"/>
          <w:szCs w:val="18"/>
          <w:lang w:val="pl-PL"/>
        </w:rPr>
        <w:t>. Pytania takie należy kierować za pośrednictwem Systemu Zakupowego w zakładce „Pytania/odpowiedzi”.</w:t>
      </w:r>
      <w:bookmarkEnd w:id="276"/>
      <w:bookmarkEnd w:id="277"/>
    </w:p>
    <w:p w14:paraId="085F3BDF"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78" w:name="_Toc462325340"/>
      <w:bookmarkStart w:id="279" w:name="_Toc40987239"/>
      <w:bookmarkStart w:id="280" w:name="_Toc51166151"/>
      <w:r w:rsidRPr="004D2A93">
        <w:rPr>
          <w:rFonts w:ascii="Trebuchet MS" w:hAnsi="Trebuchet MS"/>
          <w:b w:val="0"/>
          <w:caps w:val="0"/>
          <w:color w:val="1A7466"/>
          <w:sz w:val="32"/>
          <w:szCs w:val="32"/>
          <w:lang w:val="pl-PL"/>
        </w:rPr>
        <w:t>INFORMACJA O STOSOWANIU ODWRÓCONEJ KOLEJNOŚCI OCENY OFERT</w:t>
      </w:r>
      <w:bookmarkEnd w:id="278"/>
      <w:bookmarkEnd w:id="279"/>
      <w:bookmarkEnd w:id="280"/>
    </w:p>
    <w:p w14:paraId="48887DE7" w14:textId="3A030843" w:rsidR="001868FA" w:rsidRPr="004D2A93" w:rsidRDefault="001868FA" w:rsidP="005D7D2F">
      <w:pPr>
        <w:pStyle w:val="Nagwek1"/>
        <w:keepNext w:val="0"/>
        <w:keepLines w:val="0"/>
        <w:widowControl w:val="0"/>
        <w:suppressAutoHyphens/>
        <w:spacing w:before="120" w:after="120" w:line="240" w:lineRule="auto"/>
        <w:ind w:left="1134" w:right="-284"/>
        <w:rPr>
          <w:b w:val="0"/>
          <w:caps w:val="0"/>
          <w:sz w:val="18"/>
          <w:szCs w:val="18"/>
          <w:lang w:val="pl-PL"/>
        </w:rPr>
      </w:pPr>
      <w:bookmarkStart w:id="281" w:name="_Toc40987240"/>
      <w:bookmarkStart w:id="282" w:name="_Toc51166152"/>
      <w:r w:rsidRPr="00D43DC0">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283" w:name="_Toc40987241"/>
      <w:bookmarkStart w:id="284" w:name="_Toc51166153"/>
      <w:bookmarkEnd w:id="281"/>
      <w:bookmarkEnd w:id="282"/>
      <w:r w:rsidRPr="004D2A93">
        <w:rPr>
          <w:rFonts w:ascii="Trebuchet MS" w:hAnsi="Trebuchet MS"/>
          <w:b w:val="0"/>
          <w:caps w:val="0"/>
          <w:color w:val="1A7466"/>
          <w:sz w:val="32"/>
          <w:szCs w:val="32"/>
          <w:lang w:val="pl-PL"/>
        </w:rPr>
        <w:t>PODWYKONAWCY</w:t>
      </w:r>
      <w:bookmarkEnd w:id="283"/>
      <w:bookmarkEnd w:id="284"/>
    </w:p>
    <w:p w14:paraId="018DE3C4" w14:textId="2160B2B5" w:rsidR="001868FA" w:rsidRPr="00820667"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5" w:name="_Toc40987242"/>
      <w:bookmarkStart w:id="286" w:name="_Toc51166154"/>
      <w:r w:rsidRPr="00820667">
        <w:rPr>
          <w:b w:val="0"/>
          <w:caps w:val="0"/>
          <w:sz w:val="18"/>
          <w:szCs w:val="18"/>
          <w:lang w:val="pl-PL"/>
        </w:rPr>
        <w:t xml:space="preserve">Zamawiający nie zastrzega obowiązku osobistego wykonania przez Wykonawcę kluczowych zadań. </w:t>
      </w:r>
      <w:bookmarkEnd w:id="285"/>
      <w:bookmarkEnd w:id="286"/>
    </w:p>
    <w:p w14:paraId="3B677CDE" w14:textId="2D24A38F"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7" w:name="_Toc40987243"/>
      <w:bookmarkStart w:id="288" w:name="_Toc51166155"/>
      <w:r w:rsidRPr="004D2A93">
        <w:rPr>
          <w:b w:val="0"/>
          <w:caps w:val="0"/>
          <w:sz w:val="18"/>
          <w:szCs w:val="18"/>
          <w:lang w:val="pl-PL"/>
        </w:rPr>
        <w:t>Wykonawca może powierzyć wykonanie części Przedmiotu Zamówienia Podwykonawcy</w:t>
      </w:r>
      <w:r w:rsidR="00D43DC0">
        <w:rPr>
          <w:b w:val="0"/>
          <w:caps w:val="0"/>
          <w:sz w:val="18"/>
          <w:szCs w:val="18"/>
          <w:lang w:val="pl-PL"/>
        </w:rPr>
        <w:t>.</w:t>
      </w:r>
      <w:r w:rsidRPr="004D2A93">
        <w:rPr>
          <w:b w:val="0"/>
          <w:caps w:val="0"/>
          <w:sz w:val="18"/>
          <w:szCs w:val="18"/>
          <w:lang w:val="pl-PL"/>
        </w:rPr>
        <w:t xml:space="preserve"> </w:t>
      </w:r>
      <w:bookmarkEnd w:id="287"/>
      <w:bookmarkEnd w:id="288"/>
    </w:p>
    <w:p w14:paraId="0C2E2001"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89" w:name="_Toc40987244"/>
      <w:bookmarkStart w:id="290" w:name="_Toc51166156"/>
      <w:r w:rsidRPr="004D2A93">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289"/>
      <w:bookmarkEnd w:id="290"/>
    </w:p>
    <w:p w14:paraId="608E6CA6" w14:textId="5315A93B"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91" w:name="_Toc40987245"/>
      <w:bookmarkStart w:id="292" w:name="_Toc51166157"/>
      <w:r w:rsidRPr="004D2A93">
        <w:rPr>
          <w:b w:val="0"/>
          <w:caps w:val="0"/>
          <w:sz w:val="18"/>
          <w:szCs w:val="18"/>
          <w:lang w:val="pl-PL"/>
        </w:rPr>
        <w:t>W przypadku powierzenia wykonania części Przedmiotu Zamówienia Podwykonawcom, Zamawiający nie żąda złożenia JEDZ dotyczących tych Podwykonawców z zastrzeżeniem pkt 17.3. SWZ.</w:t>
      </w:r>
      <w:bookmarkEnd w:id="291"/>
      <w:bookmarkEnd w:id="292"/>
    </w:p>
    <w:p w14:paraId="52EB158A"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293" w:name="_Toc40987246"/>
      <w:bookmarkStart w:id="294" w:name="_Toc51166158"/>
      <w:r w:rsidRPr="004D2A93">
        <w:rPr>
          <w:b w:val="0"/>
          <w:caps w:val="0"/>
          <w:sz w:val="18"/>
          <w:szCs w:val="18"/>
          <w:lang w:val="pl-PL"/>
        </w:rPr>
        <w:t>Brak wskazania zakresu podwykonawstwa będzie uznany za zadeklarowanie samodzielnego wykonania Zamówienia przez Wykonawcę, który złożył Ofertę.</w:t>
      </w:r>
      <w:bookmarkStart w:id="295" w:name="_Toc40987247"/>
      <w:bookmarkStart w:id="296" w:name="_Toc51166159"/>
      <w:bookmarkEnd w:id="293"/>
      <w:bookmarkEnd w:id="294"/>
    </w:p>
    <w:p w14:paraId="1FA624EE" w14:textId="321C460D"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 przypadku Zamówień na </w:t>
      </w:r>
      <w:r w:rsidRPr="00D43DC0">
        <w:rPr>
          <w:b w:val="0"/>
          <w:caps w:val="0"/>
          <w:sz w:val="18"/>
          <w:szCs w:val="18"/>
          <w:lang w:val="pl-PL"/>
        </w:rPr>
        <w:t>usługi</w:t>
      </w:r>
      <w:r w:rsidR="003B76F3" w:rsidRPr="00D43DC0">
        <w:rPr>
          <w:b w:val="0"/>
          <w:caps w:val="0"/>
          <w:sz w:val="18"/>
          <w:szCs w:val="18"/>
          <w:lang w:val="pl-PL"/>
        </w:rPr>
        <w:t>,</w:t>
      </w:r>
      <w:r w:rsidR="003B76F3" w:rsidRPr="004D2A93">
        <w:rPr>
          <w:b w:val="0"/>
          <w:caps w:val="0"/>
          <w:sz w:val="18"/>
          <w:szCs w:val="18"/>
          <w:lang w:val="pl-PL"/>
        </w:rPr>
        <w:t xml:space="preserve"> które mają być wykonane w </w:t>
      </w:r>
      <w:r w:rsidRPr="004D2A93">
        <w:rPr>
          <w:b w:val="0"/>
          <w:caps w:val="0"/>
          <w:sz w:val="18"/>
          <w:szCs w:val="18"/>
          <w:lang w:val="pl-PL"/>
        </w:rPr>
        <w:t xml:space="preserve">miejscu podlegającym bezpośredniemu nadzorowi Zamawiającego, Zamawiający żąda, aby przed przystąpieniem do wykonania Zamówienia Wykonawca podał nazwy albo imiona i nazwiska oraz dane kontaktowe </w:t>
      </w:r>
      <w:r w:rsidRPr="004D2A93">
        <w:rPr>
          <w:b w:val="0"/>
          <w:caps w:val="0"/>
          <w:sz w:val="18"/>
          <w:szCs w:val="18"/>
          <w:lang w:val="pl-PL"/>
        </w:rPr>
        <w:lastRenderedPageBreak/>
        <w:t>Podwykonawców i osób do kontaktu z nimi zaangażowanych w realizację takich robót budowlanych lub usług, jeżeli są już znani.</w:t>
      </w:r>
      <w:bookmarkStart w:id="297" w:name="_Toc40987248"/>
      <w:bookmarkStart w:id="298" w:name="_Toc51166160"/>
      <w:bookmarkEnd w:id="295"/>
      <w:bookmarkEnd w:id="296"/>
    </w:p>
    <w:p w14:paraId="43E3711D"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Jeżeli zmiana albo rezygnacja z Podwykonawcy dotyczy podmiotu, na którego zasoby Wykonawca powoływał się, na zasadach określonych </w:t>
      </w:r>
      <w:r w:rsidR="003B76F3" w:rsidRPr="004D2A93">
        <w:rPr>
          <w:b w:val="0"/>
          <w:caps w:val="0"/>
          <w:sz w:val="18"/>
          <w:szCs w:val="18"/>
          <w:lang w:val="pl-PL"/>
        </w:rPr>
        <w:t>w art. 118 ust. 1 Ustawy PZP, w </w:t>
      </w:r>
      <w:r w:rsidRPr="004D2A93">
        <w:rPr>
          <w:b w:val="0"/>
          <w:caps w:val="0"/>
          <w:sz w:val="18"/>
          <w:szCs w:val="18"/>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97"/>
      <w:bookmarkEnd w:id="298"/>
      <w:r w:rsidRPr="004D2A93">
        <w:rPr>
          <w:b w:val="0"/>
          <w:caps w:val="0"/>
          <w:sz w:val="18"/>
          <w:szCs w:val="18"/>
          <w:lang w:val="pl-PL"/>
        </w:rPr>
        <w:t xml:space="preserve"> Przepis art. 122 Ustawy PZP stosuje się odpowiednio.</w:t>
      </w:r>
      <w:bookmarkStart w:id="299" w:name="_Toc40987249"/>
      <w:bookmarkStart w:id="300" w:name="_Toc51166161"/>
    </w:p>
    <w:p w14:paraId="07773749" w14:textId="77777777" w:rsidR="001868FA" w:rsidRPr="004D2A93" w:rsidRDefault="001868FA" w:rsidP="005D7D2F">
      <w:pPr>
        <w:pStyle w:val="Nagwek1"/>
        <w:keepNext w:val="0"/>
        <w:keepLines w:val="0"/>
        <w:numPr>
          <w:ilvl w:val="1"/>
          <w:numId w:val="48"/>
        </w:numPr>
        <w:suppressAutoHyphens/>
        <w:spacing w:before="120" w:after="120" w:line="240" w:lineRule="auto"/>
        <w:ind w:left="1134" w:hanging="1134"/>
        <w:rPr>
          <w:b w:val="0"/>
          <w:caps w:val="0"/>
          <w:sz w:val="18"/>
          <w:szCs w:val="18"/>
          <w:lang w:val="pl-PL"/>
        </w:rPr>
      </w:pPr>
      <w:r w:rsidRPr="004D2A93">
        <w:rPr>
          <w:b w:val="0"/>
          <w:caps w:val="0"/>
          <w:sz w:val="18"/>
          <w:szCs w:val="18"/>
          <w:lang w:val="pl-PL"/>
        </w:rPr>
        <w:t>Powierzenie wykonania części Przedmiotu Zamówienia Podwykonawcom, nie zwalnia Wykonawcy z odpowiedzialności za należyte wykonanie tego Zamówienia.</w:t>
      </w:r>
      <w:bookmarkEnd w:id="299"/>
      <w:bookmarkEnd w:id="300"/>
    </w:p>
    <w:p w14:paraId="0390A585" w14:textId="77777777" w:rsidR="001868FA" w:rsidRPr="00980A36"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01" w:name="_Toc40987250"/>
      <w:bookmarkStart w:id="302" w:name="_Toc51166162"/>
      <w:r w:rsidRPr="00980A36">
        <w:rPr>
          <w:rFonts w:ascii="Trebuchet MS" w:hAnsi="Trebuchet MS"/>
          <w:b w:val="0"/>
          <w:caps w:val="0"/>
          <w:color w:val="1A7466"/>
          <w:sz w:val="32"/>
          <w:szCs w:val="32"/>
          <w:lang w:val="pl-PL"/>
        </w:rPr>
        <w:t>WYKONAWCY WSPÓLNIE UBIEGAJĄCY SIĘ O ZAMÓWIENIE</w:t>
      </w:r>
      <w:bookmarkEnd w:id="301"/>
      <w:bookmarkEnd w:id="302"/>
      <w:r w:rsidRPr="00980A36">
        <w:rPr>
          <w:rFonts w:ascii="Trebuchet MS" w:hAnsi="Trebuchet MS"/>
          <w:b w:val="0"/>
          <w:caps w:val="0"/>
          <w:color w:val="1A7466"/>
          <w:sz w:val="32"/>
          <w:szCs w:val="32"/>
          <w:lang w:val="pl-PL"/>
        </w:rPr>
        <w:t xml:space="preserve"> </w:t>
      </w:r>
    </w:p>
    <w:p w14:paraId="5F2A830E" w14:textId="4F5B23C8" w:rsidR="001868FA" w:rsidRPr="00980A36"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03" w:name="_Toc40987251"/>
      <w:bookmarkStart w:id="304" w:name="_Toc51166163"/>
      <w:r w:rsidRPr="00BD083A">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Wykonawcy wspólnie ubiegający się o Zamówienie w rozumieniu art. 58 Ustawy PZP (np. </w:t>
      </w:r>
      <w:r w:rsidRPr="004D2A93">
        <w:rPr>
          <w:caps w:val="0"/>
          <w:sz w:val="18"/>
          <w:szCs w:val="18"/>
          <w:lang w:val="pl-PL"/>
        </w:rPr>
        <w:t>konsorcja, wspólnicy spółki cywilnej</w:t>
      </w:r>
      <w:r w:rsidRPr="004D2A93">
        <w:rPr>
          <w:b w:val="0"/>
          <w:caps w:val="0"/>
          <w:sz w:val="18"/>
          <w:szCs w:val="18"/>
          <w:lang w:val="pl-PL"/>
        </w:rPr>
        <w:t>):</w:t>
      </w:r>
      <w:bookmarkEnd w:id="303"/>
      <w:bookmarkEnd w:id="304"/>
    </w:p>
    <w:p w14:paraId="0353D03A" w14:textId="79C874B5"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05" w:name="_Toc40987252"/>
      <w:bookmarkStart w:id="306" w:name="_Toc51166164"/>
      <w:r w:rsidRPr="004D2A93">
        <w:rPr>
          <w:b w:val="0"/>
          <w:caps w:val="0"/>
          <w:sz w:val="18"/>
          <w:szCs w:val="18"/>
          <w:lang w:val="pl-PL"/>
        </w:rPr>
        <w:t>Ponoszą solidarną odpowiedzialność za niewykonanie lub nienależyte wykonanie Zamówienia</w:t>
      </w:r>
      <w:bookmarkEnd w:id="305"/>
      <w:r w:rsidRPr="004D2A93">
        <w:rPr>
          <w:b w:val="0"/>
          <w:caps w:val="0"/>
          <w:sz w:val="18"/>
          <w:szCs w:val="18"/>
          <w:lang w:val="pl-PL"/>
        </w:rPr>
        <w:t>;</w:t>
      </w:r>
      <w:bookmarkStart w:id="307" w:name="_Toc40987253"/>
      <w:bookmarkEnd w:id="306"/>
    </w:p>
    <w:p w14:paraId="4167E70F"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08" w:name="_Toc51166165"/>
      <w:r w:rsidRPr="004D2A93">
        <w:rPr>
          <w:b w:val="0"/>
          <w:caps w:val="0"/>
          <w:sz w:val="18"/>
          <w:szCs w:val="18"/>
          <w:lang w:val="pl-PL"/>
        </w:rPr>
        <w:t>Muszą ustanowić pełnomocnika do repre</w:t>
      </w:r>
      <w:r w:rsidR="003B76F3" w:rsidRPr="004D2A93">
        <w:rPr>
          <w:b w:val="0"/>
          <w:caps w:val="0"/>
          <w:sz w:val="18"/>
          <w:szCs w:val="18"/>
          <w:lang w:val="pl-PL"/>
        </w:rPr>
        <w:t>zentowania ich w Postępowaniu o </w:t>
      </w:r>
      <w:r w:rsidRPr="004D2A93">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4D2A93">
        <w:rPr>
          <w:b w:val="0"/>
          <w:caps w:val="0"/>
          <w:sz w:val="18"/>
          <w:szCs w:val="18"/>
          <w:lang w:val="pl-PL"/>
        </w:rPr>
        <w:t>a prowadzona będzie wyłącznie z </w:t>
      </w:r>
      <w:r w:rsidRPr="004D2A93">
        <w:rPr>
          <w:b w:val="0"/>
          <w:caps w:val="0"/>
          <w:sz w:val="18"/>
          <w:szCs w:val="18"/>
          <w:lang w:val="pl-PL"/>
        </w:rPr>
        <w:t>pełnomocnikiem;</w:t>
      </w:r>
      <w:bookmarkStart w:id="309" w:name="_Toc40987254"/>
      <w:bookmarkEnd w:id="307"/>
      <w:bookmarkEnd w:id="308"/>
    </w:p>
    <w:p w14:paraId="4A1807D0"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10" w:name="_Toc51166166"/>
      <w:r w:rsidRPr="004D2A93">
        <w:rPr>
          <w:b w:val="0"/>
          <w:caps w:val="0"/>
          <w:sz w:val="18"/>
          <w:szCs w:val="18"/>
          <w:lang w:val="pl-PL"/>
        </w:rPr>
        <w:t>Pełnomocnictwo powinno jednoznacznie wskazywać jakiego Postępowania dotyczy, Wykonawców wspólnie ubiegających się o Zamówienie, dane pełnomocnika, czynności jakie w Postępowaniu ma prawo wykonywać pełnomocnik;</w:t>
      </w:r>
      <w:bookmarkStart w:id="311" w:name="_Toc40987255"/>
      <w:bookmarkEnd w:id="309"/>
      <w:bookmarkEnd w:id="310"/>
    </w:p>
    <w:p w14:paraId="16F08D7B" w14:textId="77777777" w:rsidR="001868FA" w:rsidRPr="004D2A93" w:rsidRDefault="001868FA" w:rsidP="005D7D2F">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12" w:name="_Toc51166167"/>
      <w:r w:rsidRPr="004D2A93">
        <w:rPr>
          <w:b w:val="0"/>
          <w:caps w:val="0"/>
          <w:sz w:val="18"/>
          <w:szCs w:val="18"/>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311"/>
      <w:bookmarkEnd w:id="312"/>
    </w:p>
    <w:p w14:paraId="25707623"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13" w:name="_Toc40987256"/>
      <w:bookmarkStart w:id="314" w:name="_Toc51166168"/>
      <w:r w:rsidRPr="004D2A93">
        <w:rPr>
          <w:b w:val="0"/>
          <w:caps w:val="0"/>
          <w:sz w:val="18"/>
          <w:szCs w:val="18"/>
          <w:lang w:val="pl-PL"/>
        </w:rPr>
        <w:t>W przypadku wspólnego ubiegania się o Zamówienie przez Wykonawców, w Systemie należy złożyć JEDZ każdego z Wykonawców wspólnie ubiegających się o Zamówienie.</w:t>
      </w:r>
      <w:bookmarkEnd w:id="313"/>
      <w:bookmarkEnd w:id="314"/>
    </w:p>
    <w:p w14:paraId="6670D702" w14:textId="77777777" w:rsidR="001868FA" w:rsidRPr="004D2A93" w:rsidRDefault="001868FA" w:rsidP="005D7D2F">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15" w:name="_Toc40987257"/>
      <w:bookmarkStart w:id="316" w:name="_Toc51166169"/>
      <w:r w:rsidRPr="004D2A93">
        <w:rPr>
          <w:b w:val="0"/>
          <w:caps w:val="0"/>
          <w:sz w:val="18"/>
          <w:szCs w:val="18"/>
          <w:lang w:val="pl-PL"/>
        </w:rPr>
        <w:t>Oferta musi być podpisana w taki sposób, by prawnie zobowiązywała wszystkich Wykonawców wspólnie ubiegających się o Zamówienie.</w:t>
      </w:r>
      <w:bookmarkEnd w:id="315"/>
      <w:bookmarkEnd w:id="316"/>
    </w:p>
    <w:p w14:paraId="11F54DB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17" w:name="_Toc161208958"/>
      <w:bookmarkStart w:id="318" w:name="_Toc243294544"/>
      <w:bookmarkStart w:id="319" w:name="_Toc489350392"/>
      <w:bookmarkStart w:id="320" w:name="_Toc515896284"/>
      <w:bookmarkStart w:id="321" w:name="_Toc40987258"/>
      <w:bookmarkStart w:id="322" w:name="_Toc51166170"/>
      <w:r w:rsidRPr="004D2A93">
        <w:rPr>
          <w:rFonts w:ascii="Trebuchet MS" w:hAnsi="Trebuchet MS"/>
          <w:b w:val="0"/>
          <w:caps w:val="0"/>
          <w:color w:val="1A7466"/>
          <w:sz w:val="32"/>
          <w:szCs w:val="32"/>
          <w:lang w:val="pl-PL"/>
        </w:rPr>
        <w:t>WARUNKI UDZIAŁU W POSTĘPOWANIU</w:t>
      </w:r>
      <w:bookmarkEnd w:id="317"/>
      <w:bookmarkEnd w:id="318"/>
      <w:r w:rsidRPr="004D2A93">
        <w:rPr>
          <w:rFonts w:ascii="Trebuchet MS" w:hAnsi="Trebuchet MS"/>
          <w:b w:val="0"/>
          <w:caps w:val="0"/>
          <w:color w:val="1A7466"/>
          <w:sz w:val="32"/>
          <w:szCs w:val="32"/>
          <w:lang w:val="pl-PL"/>
        </w:rPr>
        <w:t xml:space="preserve"> ORAZ PODSTAWY WYKLUCZENIA</w:t>
      </w:r>
      <w:bookmarkEnd w:id="319"/>
      <w:bookmarkEnd w:id="320"/>
      <w:bookmarkEnd w:id="321"/>
      <w:bookmarkEnd w:id="322"/>
    </w:p>
    <w:p w14:paraId="0AB2D467"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23" w:name="_Toc40987259"/>
      <w:bookmarkStart w:id="324" w:name="_Toc51166171"/>
      <w:r w:rsidRPr="004D2A93">
        <w:rPr>
          <w:b w:val="0"/>
          <w:caps w:val="0"/>
          <w:sz w:val="18"/>
          <w:szCs w:val="18"/>
          <w:lang w:val="pl-PL"/>
        </w:rPr>
        <w:t>W niniejszym Postępowaniu mogą brać udział Wykonawcy, którzy:</w:t>
      </w:r>
      <w:bookmarkEnd w:id="323"/>
      <w:bookmarkEnd w:id="324"/>
    </w:p>
    <w:p w14:paraId="098B1703" w14:textId="77777777" w:rsidR="001868FA" w:rsidRPr="004D2A93" w:rsidRDefault="001868FA"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25" w:name="_Toc40987260"/>
      <w:bookmarkStart w:id="326" w:name="_Toc51166172"/>
      <w:r w:rsidRPr="004D2A93">
        <w:rPr>
          <w:b w:val="0"/>
          <w:caps w:val="0"/>
          <w:sz w:val="18"/>
          <w:szCs w:val="18"/>
          <w:lang w:val="pl-PL"/>
        </w:rPr>
        <w:t>Nie podlegają wykluczeniu zgodnie z pkt 15.2. SWZ.</w:t>
      </w:r>
      <w:bookmarkStart w:id="327" w:name="_Toc40987261"/>
      <w:bookmarkEnd w:id="325"/>
      <w:bookmarkEnd w:id="326"/>
    </w:p>
    <w:p w14:paraId="37FE8C48" w14:textId="77777777" w:rsidR="001868FA" w:rsidRPr="004D2A93" w:rsidRDefault="001868FA"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28" w:name="_Toc51166173"/>
      <w:r w:rsidRPr="004D2A93">
        <w:rPr>
          <w:b w:val="0"/>
          <w:caps w:val="0"/>
          <w:sz w:val="18"/>
          <w:szCs w:val="18"/>
          <w:lang w:val="pl-PL"/>
        </w:rPr>
        <w:t>Spełniają warunki udziału w Postępowaniu zgodnie z pkt 15.6. SWZ.</w:t>
      </w:r>
      <w:bookmarkEnd w:id="327"/>
      <w:bookmarkEnd w:id="328"/>
    </w:p>
    <w:p w14:paraId="7916F165" w14:textId="77777777" w:rsidR="000A1FE7" w:rsidRPr="004D2A93" w:rsidRDefault="000A1FE7"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29" w:name="_Toc40987262"/>
      <w:bookmarkStart w:id="330" w:name="_Toc51166174"/>
      <w:r w:rsidRPr="004D2A93">
        <w:rPr>
          <w:b w:val="0"/>
          <w:caps w:val="0"/>
          <w:sz w:val="18"/>
          <w:szCs w:val="18"/>
          <w:lang w:val="pl-PL"/>
        </w:rPr>
        <w:t xml:space="preserve">Podstawy wykluczenia: </w:t>
      </w:r>
    </w:p>
    <w:p w14:paraId="4FC90E0B" w14:textId="7678975B" w:rsidR="000A1FE7" w:rsidRPr="004D2A93" w:rsidRDefault="000A1FE7" w:rsidP="005D7D2F">
      <w:pPr>
        <w:pStyle w:val="Nagwek1"/>
        <w:keepNext w:val="0"/>
        <w:keepLines w:val="0"/>
        <w:numPr>
          <w:ilvl w:val="2"/>
          <w:numId w:val="50"/>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p>
    <w:p w14:paraId="6F2CA126" w14:textId="77777777" w:rsidR="000A1FE7" w:rsidRPr="000E4970" w:rsidRDefault="000A1FE7" w:rsidP="005D7D2F">
      <w:pPr>
        <w:pStyle w:val="Nagwek1"/>
        <w:keepNext w:val="0"/>
        <w:keepLines w:val="0"/>
        <w:numPr>
          <w:ilvl w:val="2"/>
          <w:numId w:val="50"/>
        </w:numPr>
        <w:suppressAutoHyphens/>
        <w:spacing w:before="120" w:after="120" w:line="240" w:lineRule="auto"/>
        <w:ind w:left="1134" w:hanging="1134"/>
        <w:rPr>
          <w:sz w:val="18"/>
          <w:szCs w:val="18"/>
          <w:lang w:val="pl-PL"/>
        </w:rPr>
      </w:pPr>
      <w:r w:rsidRPr="004D2A93">
        <w:rPr>
          <w:b w:val="0"/>
          <w:caps w:val="0"/>
          <w:sz w:val="18"/>
          <w:szCs w:val="18"/>
          <w:lang w:val="pl-PL"/>
        </w:rPr>
        <w:t>W Postępowaniu mogą brać udział Wykonawcy, wobec których brak jest podstaw do wykluczenia z Postępowania na podstawie:</w:t>
      </w:r>
    </w:p>
    <w:bookmarkEnd w:id="329"/>
    <w:bookmarkEnd w:id="330"/>
    <w:p w14:paraId="3182D86E" w14:textId="77777777" w:rsidR="001868FA" w:rsidRPr="004D2A93" w:rsidRDefault="001868FA" w:rsidP="005D7D2F">
      <w:pPr>
        <w:ind w:left="1276" w:hanging="142"/>
        <w:jc w:val="both"/>
        <w:rPr>
          <w:rFonts w:ascii="Verdana" w:hAnsi="Verdana"/>
          <w:sz w:val="18"/>
          <w:szCs w:val="18"/>
        </w:rPr>
      </w:pPr>
      <w:r w:rsidRPr="004D2A93">
        <w:rPr>
          <w:rFonts w:ascii="Verdana" w:hAnsi="Verdana"/>
          <w:sz w:val="18"/>
          <w:szCs w:val="18"/>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3B5BAD9" w14:textId="633174DC" w:rsidR="001868FA" w:rsidRPr="004D2A93" w:rsidRDefault="001868FA" w:rsidP="005D7D2F">
      <w:pPr>
        <w:ind w:left="1276" w:hanging="142"/>
        <w:jc w:val="both"/>
        <w:rPr>
          <w:rFonts w:ascii="Verdana" w:hAnsi="Verdana"/>
          <w:sz w:val="18"/>
          <w:szCs w:val="18"/>
        </w:rPr>
      </w:pPr>
      <w:r w:rsidRPr="004D2A93">
        <w:rPr>
          <w:rFonts w:ascii="Verdana" w:hAnsi="Verdana"/>
          <w:sz w:val="18"/>
          <w:szCs w:val="18"/>
        </w:rPr>
        <w:lastRenderedPageBreak/>
        <w:t xml:space="preserve">- art. 7 ust. 1 ustawy z dnia 13 kwietnia 2022 r. o szczególnych rozwiązaniach w zakresie przeciwdziałania wspieraniu agresji na Ukrainę oraz służących ochronie bezpieczeństwa narodowego </w:t>
      </w:r>
      <w:r w:rsidR="00426815" w:rsidRPr="004D2A93">
        <w:rPr>
          <w:rFonts w:ascii="Verdana" w:hAnsi="Verdana"/>
          <w:sz w:val="18"/>
          <w:szCs w:val="18"/>
        </w:rPr>
        <w:t>(</w:t>
      </w:r>
      <w:proofErr w:type="spellStart"/>
      <w:r w:rsidR="00426815" w:rsidRPr="004D2A93">
        <w:rPr>
          <w:rFonts w:ascii="Verdana" w:hAnsi="Verdana"/>
          <w:sz w:val="18"/>
          <w:szCs w:val="18"/>
        </w:rPr>
        <w:t>t.j</w:t>
      </w:r>
      <w:proofErr w:type="spellEnd"/>
      <w:r w:rsidR="00426815" w:rsidRPr="004D2A93">
        <w:rPr>
          <w:rFonts w:ascii="Verdana" w:hAnsi="Verdana"/>
          <w:sz w:val="18"/>
          <w:szCs w:val="18"/>
        </w:rPr>
        <w:t xml:space="preserve">. Dz. U. z 2023 r., poz. 1497 z </w:t>
      </w:r>
      <w:proofErr w:type="spellStart"/>
      <w:r w:rsidR="00426815" w:rsidRPr="004D2A93">
        <w:rPr>
          <w:rFonts w:ascii="Verdana" w:hAnsi="Verdana"/>
          <w:sz w:val="18"/>
          <w:szCs w:val="18"/>
        </w:rPr>
        <w:t>późn</w:t>
      </w:r>
      <w:proofErr w:type="spellEnd"/>
      <w:r w:rsidR="00426815" w:rsidRPr="004D2A93">
        <w:rPr>
          <w:rFonts w:ascii="Verdana" w:hAnsi="Verdana"/>
          <w:sz w:val="18"/>
          <w:szCs w:val="18"/>
        </w:rPr>
        <w:t>. zm.).</w:t>
      </w:r>
      <w:r w:rsidRPr="004D2A93">
        <w:rPr>
          <w:rFonts w:ascii="Verdana" w:hAnsi="Verdana"/>
          <w:sz w:val="18"/>
          <w:szCs w:val="18"/>
        </w:rPr>
        <w:t xml:space="preserve"> </w:t>
      </w:r>
    </w:p>
    <w:p w14:paraId="6DCDC3DD"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31" w:name="_Toc40987263"/>
      <w:bookmarkStart w:id="332" w:name="_Toc51166175"/>
      <w:r w:rsidRPr="004D2A93">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31"/>
      <w:bookmarkEnd w:id="332"/>
    </w:p>
    <w:p w14:paraId="09DFD57F" w14:textId="6B004529"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33" w:name="_Toc40987264"/>
      <w:bookmarkStart w:id="334" w:name="_Toc51166176"/>
      <w:r w:rsidRPr="004D2A93">
        <w:rPr>
          <w:b w:val="0"/>
          <w:caps w:val="0"/>
          <w:sz w:val="18"/>
          <w:szCs w:val="18"/>
          <w:lang w:val="pl-PL"/>
        </w:rPr>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33"/>
      <w:bookmarkEnd w:id="334"/>
      <w:r w:rsidR="000A1FE7" w:rsidRPr="004D2A93">
        <w:rPr>
          <w:b w:val="0"/>
          <w:caps w:val="0"/>
          <w:sz w:val="18"/>
          <w:szCs w:val="18"/>
          <w:lang w:val="pl-PL"/>
        </w:rPr>
        <w:t>.</w:t>
      </w:r>
    </w:p>
    <w:p w14:paraId="6B0E254D"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color w:val="FF0000"/>
          <w:sz w:val="18"/>
          <w:szCs w:val="18"/>
          <w:lang w:val="pl-PL"/>
        </w:rPr>
      </w:pPr>
      <w:bookmarkStart w:id="335" w:name="_Toc40987265"/>
      <w:bookmarkStart w:id="336" w:name="_Toc51166177"/>
      <w:r w:rsidRPr="004D2A93">
        <w:rPr>
          <w:rFonts w:cs="Helvetica"/>
          <w:b w:val="0"/>
          <w:caps w:val="0"/>
          <w:color w:val="00000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4D2A93" w:rsidRDefault="001868FA" w:rsidP="005D7D2F">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37" w:name="_Toc40987266"/>
      <w:bookmarkStart w:id="338" w:name="_Toc51166178"/>
      <w:bookmarkEnd w:id="335"/>
      <w:bookmarkEnd w:id="336"/>
      <w:r w:rsidRPr="004D2A93">
        <w:rPr>
          <w:b w:val="0"/>
          <w:caps w:val="0"/>
          <w:sz w:val="18"/>
          <w:szCs w:val="18"/>
          <w:lang w:val="pl-PL"/>
        </w:rPr>
        <w:t>O udzielenie Zamówienia mogą ubiegać się Wykonawcy, którzy spełniają warunki udziału w Postępowaniu, określone przez Zamawiającego zgodnie z art. 57 pkt 2 Ustawy PZP, dotyczące:</w:t>
      </w:r>
      <w:bookmarkEnd w:id="337"/>
      <w:bookmarkEnd w:id="338"/>
    </w:p>
    <w:p w14:paraId="3113E89D" w14:textId="77777777" w:rsidR="001868FA" w:rsidRPr="004D2A93" w:rsidRDefault="001868FA" w:rsidP="005D7D2F">
      <w:pPr>
        <w:numPr>
          <w:ilvl w:val="2"/>
          <w:numId w:val="50"/>
        </w:numPr>
        <w:suppressAutoHyphens/>
        <w:spacing w:before="120" w:after="120" w:line="240" w:lineRule="auto"/>
        <w:ind w:left="1134" w:hanging="1134"/>
        <w:jc w:val="both"/>
        <w:outlineLvl w:val="0"/>
        <w:rPr>
          <w:rFonts w:ascii="Verdana" w:hAnsi="Verdana"/>
          <w:sz w:val="18"/>
          <w:szCs w:val="18"/>
        </w:rPr>
      </w:pPr>
      <w:bookmarkStart w:id="339" w:name="_Toc40987267"/>
      <w:bookmarkStart w:id="340" w:name="_Toc51166179"/>
      <w:r w:rsidRPr="004D2A93">
        <w:rPr>
          <w:rFonts w:ascii="Verdana" w:hAnsi="Verdana"/>
          <w:b/>
          <w:sz w:val="18"/>
          <w:szCs w:val="18"/>
        </w:rPr>
        <w:t>Zdolności do występowania w obrocie gospodarczym</w:t>
      </w:r>
      <w:r w:rsidRPr="004D2A93">
        <w:rPr>
          <w:rFonts w:ascii="Verdana" w:hAnsi="Verdana"/>
          <w:sz w:val="18"/>
          <w:szCs w:val="18"/>
        </w:rPr>
        <w:t xml:space="preserve">, </w:t>
      </w:r>
      <w:r w:rsidR="00F907BE" w:rsidRPr="004D2A93">
        <w:rPr>
          <w:rFonts w:ascii="Verdana" w:hAnsi="Verdana"/>
          <w:sz w:val="18"/>
          <w:szCs w:val="18"/>
        </w:rPr>
        <w:t>w tym</w:t>
      </w:r>
      <w:r w:rsidRPr="004D2A93">
        <w:rPr>
          <w:rFonts w:ascii="Verdana" w:hAnsi="Verdana"/>
          <w:sz w:val="18"/>
          <w:szCs w:val="18"/>
        </w:rPr>
        <w:t>:</w:t>
      </w:r>
    </w:p>
    <w:p w14:paraId="63CF89ED" w14:textId="77777777" w:rsidR="001868FA" w:rsidRPr="003F50F0" w:rsidRDefault="001868FA" w:rsidP="005D7D2F">
      <w:pPr>
        <w:suppressAutoHyphens/>
        <w:spacing w:before="120" w:after="120" w:line="240" w:lineRule="auto"/>
        <w:ind w:left="1134"/>
        <w:jc w:val="both"/>
        <w:outlineLvl w:val="0"/>
        <w:rPr>
          <w:rFonts w:ascii="Verdana" w:hAnsi="Verdana"/>
          <w:sz w:val="18"/>
          <w:szCs w:val="18"/>
        </w:rPr>
      </w:pPr>
      <w:r w:rsidRPr="003F50F0">
        <w:rPr>
          <w:rFonts w:ascii="Verdana" w:hAnsi="Verdana"/>
          <w:sz w:val="18"/>
          <w:szCs w:val="18"/>
        </w:rPr>
        <w:t>Zamawiający nie stawia szczególnych wymagań w zakresie spełnienia tego warunku.</w:t>
      </w:r>
    </w:p>
    <w:p w14:paraId="1FE8BBE4" w14:textId="77777777" w:rsidR="001868FA" w:rsidRPr="004D2A93" w:rsidRDefault="001868FA" w:rsidP="00BB6854">
      <w:pPr>
        <w:pStyle w:val="Nagwek1"/>
        <w:keepNext w:val="0"/>
        <w:keepLines w:val="0"/>
        <w:numPr>
          <w:ilvl w:val="2"/>
          <w:numId w:val="50"/>
        </w:numPr>
        <w:suppressAutoHyphens/>
        <w:spacing w:before="120" w:after="120" w:line="240" w:lineRule="auto"/>
        <w:ind w:left="1134" w:hanging="1134"/>
        <w:rPr>
          <w:b w:val="0"/>
          <w:caps w:val="0"/>
          <w:sz w:val="18"/>
          <w:szCs w:val="18"/>
          <w:lang w:val="pl-PL"/>
        </w:rPr>
      </w:pPr>
      <w:r w:rsidRPr="004D2A93">
        <w:rPr>
          <w:caps w:val="0"/>
          <w:sz w:val="18"/>
          <w:szCs w:val="18"/>
          <w:lang w:val="pl-PL"/>
        </w:rPr>
        <w:t>Posiadania uprawnień do prowadzenia określonej działalności gospodarczej lub zawodowej, o ile wynika to z odrębnych przepisów</w:t>
      </w:r>
      <w:r w:rsidRPr="004D2A93">
        <w:rPr>
          <w:b w:val="0"/>
          <w:caps w:val="0"/>
          <w:sz w:val="18"/>
          <w:szCs w:val="18"/>
          <w:lang w:val="pl-PL"/>
        </w:rPr>
        <w:t xml:space="preserve">, </w:t>
      </w:r>
      <w:r w:rsidR="00F907BE" w:rsidRPr="004D2A93">
        <w:rPr>
          <w:b w:val="0"/>
          <w:caps w:val="0"/>
          <w:sz w:val="18"/>
          <w:szCs w:val="18"/>
          <w:lang w:val="pl-PL"/>
        </w:rPr>
        <w:t>w tym</w:t>
      </w:r>
      <w:r w:rsidRPr="004D2A93">
        <w:rPr>
          <w:b w:val="0"/>
          <w:caps w:val="0"/>
          <w:sz w:val="18"/>
          <w:szCs w:val="18"/>
          <w:lang w:val="pl-PL"/>
        </w:rPr>
        <w:t>:</w:t>
      </w:r>
      <w:bookmarkEnd w:id="339"/>
      <w:bookmarkEnd w:id="340"/>
    </w:p>
    <w:p w14:paraId="3E7CF039" w14:textId="77777777" w:rsidR="001868FA" w:rsidRPr="002D167D" w:rsidRDefault="001868FA" w:rsidP="00BB6854">
      <w:pPr>
        <w:pStyle w:val="Nagwek1"/>
        <w:keepNext w:val="0"/>
        <w:keepLines w:val="0"/>
        <w:suppressAutoHyphens/>
        <w:spacing w:before="120" w:after="120" w:line="240" w:lineRule="auto"/>
        <w:ind w:left="1134"/>
        <w:rPr>
          <w:b w:val="0"/>
          <w:caps w:val="0"/>
          <w:sz w:val="18"/>
          <w:szCs w:val="18"/>
          <w:lang w:val="pl-PL"/>
        </w:rPr>
      </w:pPr>
      <w:bookmarkStart w:id="341" w:name="_Toc40987268"/>
      <w:bookmarkStart w:id="342" w:name="_Toc51166180"/>
      <w:r w:rsidRPr="002D167D">
        <w:rPr>
          <w:b w:val="0"/>
          <w:caps w:val="0"/>
          <w:sz w:val="18"/>
          <w:szCs w:val="18"/>
          <w:lang w:val="pl-PL"/>
        </w:rPr>
        <w:t>Zamawiający nie stawia szczególnych wymagań w zakresie spełnienia tego warunku.</w:t>
      </w:r>
      <w:bookmarkEnd w:id="341"/>
      <w:bookmarkEnd w:id="342"/>
    </w:p>
    <w:p w14:paraId="09A3FF9E" w14:textId="77777777" w:rsidR="001868FA" w:rsidRPr="004D2A93" w:rsidRDefault="001868FA" w:rsidP="00BB6854">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343" w:name="_Toc40987285"/>
      <w:bookmarkStart w:id="344" w:name="_Toc51166197"/>
      <w:r w:rsidRPr="004D2A93">
        <w:rPr>
          <w:caps w:val="0"/>
          <w:sz w:val="18"/>
          <w:szCs w:val="18"/>
          <w:lang w:val="pl-PL"/>
        </w:rPr>
        <w:t>Sytuacji ekonomicznej lub finansowej</w:t>
      </w:r>
      <w:r w:rsidRPr="004D2A93">
        <w:rPr>
          <w:b w:val="0"/>
          <w:caps w:val="0"/>
          <w:sz w:val="18"/>
          <w:szCs w:val="18"/>
          <w:lang w:val="pl-PL"/>
        </w:rPr>
        <w:t xml:space="preserve">, </w:t>
      </w:r>
      <w:r w:rsidR="00F907BE" w:rsidRPr="004D2A93">
        <w:rPr>
          <w:b w:val="0"/>
          <w:caps w:val="0"/>
          <w:sz w:val="18"/>
          <w:szCs w:val="18"/>
          <w:lang w:val="pl-PL"/>
        </w:rPr>
        <w:t>w tym</w:t>
      </w:r>
      <w:r w:rsidRPr="004D2A93">
        <w:rPr>
          <w:b w:val="0"/>
          <w:caps w:val="0"/>
          <w:sz w:val="18"/>
          <w:szCs w:val="18"/>
          <w:lang w:val="pl-PL"/>
        </w:rPr>
        <w:t>:</w:t>
      </w:r>
      <w:bookmarkEnd w:id="343"/>
      <w:bookmarkEnd w:id="344"/>
    </w:p>
    <w:p w14:paraId="7391FD94" w14:textId="77777777" w:rsidR="001868FA" w:rsidRPr="004D2A93" w:rsidRDefault="001868FA" w:rsidP="00BB6854">
      <w:pPr>
        <w:pStyle w:val="Nagwek1"/>
        <w:keepNext w:val="0"/>
        <w:keepLines w:val="0"/>
        <w:suppressAutoHyphens/>
        <w:spacing w:before="120" w:after="120" w:line="240" w:lineRule="auto"/>
        <w:ind w:left="1134"/>
        <w:rPr>
          <w:b w:val="0"/>
          <w:caps w:val="0"/>
          <w:sz w:val="18"/>
          <w:szCs w:val="18"/>
          <w:highlight w:val="green"/>
          <w:lang w:val="pl-PL"/>
        </w:rPr>
      </w:pPr>
      <w:bookmarkStart w:id="345" w:name="_Toc40987286"/>
      <w:bookmarkStart w:id="346" w:name="_Toc51166198"/>
      <w:r w:rsidRPr="0017692D">
        <w:rPr>
          <w:b w:val="0"/>
          <w:caps w:val="0"/>
          <w:sz w:val="18"/>
          <w:szCs w:val="18"/>
          <w:lang w:val="pl-PL"/>
        </w:rPr>
        <w:t>Zamawiający nie stawia szczególnych wymagań w zakresie spełnienia tego warunku</w:t>
      </w:r>
      <w:r w:rsidRPr="00625220">
        <w:rPr>
          <w:b w:val="0"/>
          <w:caps w:val="0"/>
          <w:sz w:val="18"/>
          <w:szCs w:val="18"/>
          <w:lang w:val="pl-PL"/>
        </w:rPr>
        <w:t>.</w:t>
      </w:r>
      <w:bookmarkEnd w:id="345"/>
      <w:bookmarkEnd w:id="346"/>
    </w:p>
    <w:p w14:paraId="4A491340" w14:textId="77777777" w:rsidR="001868FA" w:rsidRPr="004D2A93" w:rsidRDefault="001868FA" w:rsidP="00BB6854">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347" w:name="_Toc40987305"/>
      <w:bookmarkStart w:id="348" w:name="_Toc51166216"/>
      <w:r w:rsidRPr="004D2A93">
        <w:rPr>
          <w:caps w:val="0"/>
          <w:sz w:val="18"/>
          <w:szCs w:val="18"/>
          <w:lang w:val="pl-PL"/>
        </w:rPr>
        <w:t>Zdolności technicznej lub zawodowej</w:t>
      </w:r>
      <w:r w:rsidRPr="004D2A93">
        <w:rPr>
          <w:b w:val="0"/>
          <w:caps w:val="0"/>
          <w:sz w:val="18"/>
          <w:szCs w:val="18"/>
          <w:lang w:val="pl-PL"/>
        </w:rPr>
        <w:t xml:space="preserve">, </w:t>
      </w:r>
      <w:r w:rsidR="00F907BE" w:rsidRPr="004D2A93">
        <w:rPr>
          <w:b w:val="0"/>
          <w:caps w:val="0"/>
          <w:sz w:val="18"/>
          <w:szCs w:val="18"/>
          <w:lang w:val="pl-PL"/>
        </w:rPr>
        <w:t>w tym</w:t>
      </w:r>
      <w:r w:rsidRPr="004D2A93">
        <w:rPr>
          <w:b w:val="0"/>
          <w:caps w:val="0"/>
          <w:sz w:val="18"/>
          <w:szCs w:val="18"/>
          <w:lang w:val="pl-PL"/>
        </w:rPr>
        <w:t>:</w:t>
      </w:r>
      <w:bookmarkEnd w:id="347"/>
      <w:bookmarkEnd w:id="348"/>
    </w:p>
    <w:p w14:paraId="70745B62" w14:textId="19000330" w:rsidR="001868FA" w:rsidRPr="004D2A93" w:rsidRDefault="001868FA" w:rsidP="00BB6854">
      <w:pPr>
        <w:pStyle w:val="Nagwek1"/>
        <w:keepNext w:val="0"/>
        <w:keepLines w:val="0"/>
        <w:suppressAutoHyphens/>
        <w:spacing w:before="120" w:after="120" w:line="240" w:lineRule="auto"/>
        <w:ind w:left="1134"/>
        <w:rPr>
          <w:b w:val="0"/>
          <w:caps w:val="0"/>
          <w:sz w:val="18"/>
          <w:szCs w:val="18"/>
          <w:highlight w:val="green"/>
          <w:lang w:val="pl-PL"/>
        </w:rPr>
      </w:pPr>
    </w:p>
    <w:p w14:paraId="3AE2B656" w14:textId="5122692E" w:rsidR="001868FA" w:rsidRPr="00700ED3" w:rsidRDefault="001868FA" w:rsidP="00BB6854">
      <w:pPr>
        <w:pStyle w:val="Nagwek1"/>
        <w:keepNext w:val="0"/>
        <w:keepLines w:val="0"/>
        <w:suppressAutoHyphens/>
        <w:spacing w:before="120" w:after="120" w:line="240" w:lineRule="auto"/>
        <w:ind w:left="1134"/>
        <w:rPr>
          <w:b w:val="0"/>
          <w:caps w:val="0"/>
          <w:sz w:val="18"/>
          <w:szCs w:val="18"/>
          <w:lang w:val="pl-PL"/>
        </w:rPr>
      </w:pPr>
      <w:bookmarkStart w:id="349" w:name="_Toc40987307"/>
      <w:bookmarkStart w:id="350" w:name="_Toc51166218"/>
      <w:r w:rsidRPr="00700ED3">
        <w:rPr>
          <w:b w:val="0"/>
          <w:caps w:val="0"/>
          <w:sz w:val="18"/>
          <w:szCs w:val="18"/>
          <w:lang w:val="pl-PL"/>
        </w:rPr>
        <w:t>Zamawiający uzna, że Wykonawca spełnia w</w:t>
      </w:r>
      <w:r w:rsidR="003B76F3" w:rsidRPr="00700ED3">
        <w:rPr>
          <w:b w:val="0"/>
          <w:caps w:val="0"/>
          <w:sz w:val="18"/>
          <w:szCs w:val="18"/>
          <w:lang w:val="pl-PL"/>
        </w:rPr>
        <w:t>arunek udziału w Postępowaniu w </w:t>
      </w:r>
      <w:r w:rsidRPr="00700ED3">
        <w:rPr>
          <w:b w:val="0"/>
          <w:caps w:val="0"/>
          <w:sz w:val="18"/>
          <w:szCs w:val="18"/>
          <w:lang w:val="pl-PL"/>
        </w:rPr>
        <w:t xml:space="preserve">zakresie zdolności technicznej lub zawodowej, jeżeli Wykonawca wykaże, że </w:t>
      </w:r>
      <w:bookmarkEnd w:id="349"/>
      <w:bookmarkEnd w:id="350"/>
      <w:r w:rsidR="002D167D" w:rsidRPr="00700ED3">
        <w:rPr>
          <w:b w:val="0"/>
          <w:caps w:val="0"/>
          <w:sz w:val="18"/>
          <w:szCs w:val="18"/>
          <w:lang w:val="pl-PL"/>
        </w:rPr>
        <w:t>:</w:t>
      </w:r>
    </w:p>
    <w:p w14:paraId="5930B037" w14:textId="410918F3" w:rsidR="0055255A" w:rsidRPr="00700ED3" w:rsidRDefault="0055255A" w:rsidP="00625220">
      <w:pPr>
        <w:pStyle w:val="Akapitzlist"/>
        <w:numPr>
          <w:ilvl w:val="0"/>
          <w:numId w:val="133"/>
        </w:numPr>
      </w:pPr>
      <w:r w:rsidRPr="00700ED3">
        <w:t>w okresie ostatnich 3 lat przed upływem terminu składania Ofert, a jeżeli okres prowadzonej działalności jest krótszy – w tym okresie, należycie wykonał co najmniej 1 zadanie o wartości powyżej 150 tyś zł</w:t>
      </w:r>
      <w:r w:rsidR="00BD083A">
        <w:t xml:space="preserve"> netto</w:t>
      </w:r>
      <w:r w:rsidRPr="00700ED3">
        <w:t>, polegające na wdrożeniu bądź migracji systemu typu SCADA dla przedsiębiorstwa z branży energetyki cieplnej</w:t>
      </w:r>
      <w:r>
        <w:t>.</w:t>
      </w:r>
    </w:p>
    <w:p w14:paraId="2CA8BEB9" w14:textId="5B1FF5EC" w:rsidR="001868FA" w:rsidRPr="00B56897" w:rsidRDefault="001868FA" w:rsidP="00B20615">
      <w:pPr>
        <w:pStyle w:val="Nagwek1"/>
        <w:keepNext w:val="0"/>
        <w:keepLines w:val="0"/>
        <w:suppressAutoHyphens/>
        <w:spacing w:before="120" w:after="120" w:line="240" w:lineRule="auto"/>
        <w:ind w:left="1134"/>
        <w:rPr>
          <w:b w:val="0"/>
          <w:caps w:val="0"/>
          <w:sz w:val="18"/>
          <w:szCs w:val="18"/>
          <w:lang w:val="pl-PL"/>
        </w:rPr>
      </w:pPr>
      <w:bookmarkStart w:id="351" w:name="_Toc40987313"/>
      <w:bookmarkStart w:id="352" w:name="_Toc51166224"/>
      <w:r w:rsidRPr="00B56897">
        <w:rPr>
          <w:b w:val="0"/>
          <w:caps w:val="0"/>
          <w:sz w:val="18"/>
          <w:szCs w:val="18"/>
          <w:lang w:val="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t>
      </w:r>
      <w:r w:rsidRPr="001347EC">
        <w:rPr>
          <w:b w:val="0"/>
          <w:caps w:val="0"/>
          <w:sz w:val="18"/>
          <w:szCs w:val="18"/>
          <w:u w:val="single"/>
          <w:lang w:val="pl-PL"/>
        </w:rPr>
        <w:t xml:space="preserve">Wzór oświadczenia stanowi załącznik nr </w:t>
      </w:r>
      <w:r w:rsidR="008F1A60" w:rsidRPr="001347EC">
        <w:rPr>
          <w:b w:val="0"/>
          <w:caps w:val="0"/>
          <w:sz w:val="18"/>
          <w:szCs w:val="18"/>
          <w:u w:val="single"/>
          <w:lang w:val="pl-PL"/>
        </w:rPr>
        <w:t>9</w:t>
      </w:r>
      <w:r w:rsidR="005469F5" w:rsidRPr="001347EC">
        <w:rPr>
          <w:b w:val="0"/>
          <w:caps w:val="0"/>
          <w:sz w:val="18"/>
          <w:szCs w:val="18"/>
          <w:u w:val="single"/>
          <w:lang w:val="pl-PL"/>
        </w:rPr>
        <w:t xml:space="preserve"> </w:t>
      </w:r>
      <w:r w:rsidRPr="001347EC">
        <w:rPr>
          <w:b w:val="0"/>
          <w:caps w:val="0"/>
          <w:sz w:val="18"/>
          <w:szCs w:val="18"/>
          <w:u w:val="single"/>
          <w:lang w:val="pl-PL"/>
        </w:rPr>
        <w:t>do SWZ.</w:t>
      </w:r>
    </w:p>
    <w:p w14:paraId="60A99273" w14:textId="67E0ED03" w:rsidR="001868FA" w:rsidRPr="002D167D" w:rsidRDefault="001868FA" w:rsidP="00BB6854">
      <w:pPr>
        <w:pStyle w:val="Nagwek1"/>
        <w:suppressAutoHyphens/>
        <w:spacing w:before="120" w:after="120" w:line="240" w:lineRule="auto"/>
        <w:ind w:left="1134"/>
        <w:rPr>
          <w:b w:val="0"/>
          <w:caps w:val="0"/>
          <w:sz w:val="18"/>
          <w:szCs w:val="18"/>
          <w:lang w:val="pl-PL"/>
        </w:rPr>
      </w:pPr>
      <w:r w:rsidRPr="002D167D">
        <w:rPr>
          <w:b w:val="0"/>
          <w:caps w:val="0"/>
          <w:sz w:val="18"/>
          <w:szCs w:val="18"/>
          <w:lang w:val="pl-PL"/>
        </w:rPr>
        <w:t>Jeżeli Wykonawca powołuje się na doświadczenie w realizacji dostaw lub usług, wykonywanych wspólnie z innymi Wykonawcami, powinien złożyć wykaz dotyczący zadań, w których realizacji bezpośrednio uczestniczył.</w:t>
      </w:r>
    </w:p>
    <w:p w14:paraId="64643E69" w14:textId="5D02290D" w:rsidR="001868FA" w:rsidRPr="002D167D" w:rsidRDefault="001868FA" w:rsidP="00BB6854">
      <w:pPr>
        <w:pStyle w:val="Nagwek1"/>
        <w:keepNext w:val="0"/>
        <w:keepLines w:val="0"/>
        <w:suppressAutoHyphens/>
        <w:spacing w:before="120" w:after="120" w:line="240" w:lineRule="auto"/>
        <w:ind w:left="1134"/>
        <w:rPr>
          <w:b w:val="0"/>
          <w:caps w:val="0"/>
          <w:sz w:val="18"/>
          <w:szCs w:val="18"/>
          <w:lang w:val="pl-PL"/>
        </w:rPr>
      </w:pPr>
      <w:r w:rsidRPr="002D167D">
        <w:rPr>
          <w:b w:val="0"/>
          <w:caps w:val="0"/>
          <w:sz w:val="18"/>
          <w:szCs w:val="18"/>
          <w:lang w:val="pl-PL"/>
        </w:rPr>
        <w:t>W przypadku Wykonawców wspólnie ubiegających się o udzielenie zamówienia Zamawiający nie określa szczególnego sposob</w:t>
      </w:r>
      <w:r w:rsidR="003B76F3" w:rsidRPr="002D167D">
        <w:rPr>
          <w:b w:val="0"/>
          <w:caps w:val="0"/>
          <w:sz w:val="18"/>
          <w:szCs w:val="18"/>
          <w:lang w:val="pl-PL"/>
        </w:rPr>
        <w:t>u spełniania warunków udziału w </w:t>
      </w:r>
      <w:r w:rsidRPr="002D167D">
        <w:rPr>
          <w:b w:val="0"/>
          <w:caps w:val="0"/>
          <w:sz w:val="18"/>
          <w:szCs w:val="18"/>
          <w:lang w:val="pl-PL"/>
        </w:rPr>
        <w:t>Postępowaniu na podstawie art. 117 ust. 1 Ustawy PZP.</w:t>
      </w:r>
      <w:r w:rsidRPr="002D167D">
        <w:rPr>
          <w:sz w:val="18"/>
          <w:szCs w:val="18"/>
          <w:lang w:val="pl-PL"/>
        </w:rPr>
        <w:t xml:space="preserve"> </w:t>
      </w:r>
      <w:r w:rsidRPr="002D167D">
        <w:rPr>
          <w:b w:val="0"/>
          <w:caps w:val="0"/>
          <w:sz w:val="18"/>
          <w:szCs w:val="18"/>
          <w:lang w:val="pl-PL"/>
        </w:rPr>
        <w:t>Jeżeli Wykonawcy wspólnie ubiegają się o udzielenie zamówienia mogą wspólnie wykazać się spełnianiem warunku udziału w Postępowaniu dot. zdolności technicznej lub zawodowej.</w:t>
      </w:r>
      <w:r w:rsidR="00916B99" w:rsidRPr="002D167D">
        <w:rPr>
          <w:b w:val="0"/>
          <w:caps w:val="0"/>
          <w:sz w:val="18"/>
          <w:szCs w:val="18"/>
          <w:lang w:val="pl-PL"/>
        </w:rPr>
        <w:t xml:space="preserve"> </w:t>
      </w:r>
    </w:p>
    <w:p w14:paraId="3B96E79E" w14:textId="3B17447E" w:rsidR="001868FA" w:rsidRPr="00D77304"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53" w:name="_Toc40987329"/>
      <w:bookmarkStart w:id="354" w:name="_Toc51166240"/>
      <w:bookmarkEnd w:id="351"/>
      <w:bookmarkEnd w:id="352"/>
      <w:r w:rsidRPr="00BD083A">
        <w:rPr>
          <w:b w:val="0"/>
          <w:caps w:val="0"/>
          <w:sz w:val="18"/>
          <w:szCs w:val="18"/>
          <w:lang w:val="pl-PL"/>
        </w:rPr>
        <w:t>Nie dotyczy</w:t>
      </w:r>
      <w:bookmarkEnd w:id="353"/>
      <w:bookmarkEnd w:id="354"/>
    </w:p>
    <w:p w14:paraId="7CB0416D" w14:textId="77777777" w:rsidR="001868FA" w:rsidRPr="004D2A93"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55" w:name="_Toc40987330"/>
      <w:bookmarkStart w:id="356" w:name="_Toc51166246"/>
      <w:r w:rsidRPr="004D2A93">
        <w:rPr>
          <w:b w:val="0"/>
          <w:caps w:val="0"/>
          <w:sz w:val="18"/>
          <w:szCs w:val="18"/>
          <w:lang w:val="pl-PL"/>
        </w:rPr>
        <w:t>Zamawiający nie dopuszcza w zakresie określonym powyżej w pkt 15.6.1. i 15.6.2. SWZ, polegania na zdolnościach innych podmiotów na zasadach przewidzianych art. 118 ust. 1 Ustawy PZP.</w:t>
      </w:r>
    </w:p>
    <w:p w14:paraId="10CAF9B2" w14:textId="77777777" w:rsidR="001868FA" w:rsidRPr="004D2A93" w:rsidRDefault="001868FA" w:rsidP="00BB6854">
      <w:pPr>
        <w:pStyle w:val="Nagwek1"/>
        <w:keepNext w:val="0"/>
        <w:keepLines w:val="0"/>
        <w:numPr>
          <w:ilvl w:val="1"/>
          <w:numId w:val="50"/>
        </w:numPr>
        <w:suppressAutoHyphens/>
        <w:spacing w:before="120" w:after="120" w:line="240" w:lineRule="auto"/>
        <w:ind w:left="1134" w:hanging="1134"/>
        <w:rPr>
          <w:b w:val="0"/>
          <w:caps w:val="0"/>
          <w:sz w:val="18"/>
          <w:szCs w:val="18"/>
          <w:lang w:val="pl-PL"/>
        </w:rPr>
      </w:pPr>
      <w:r w:rsidRPr="004D2A93">
        <w:rPr>
          <w:b w:val="0"/>
          <w:caps w:val="0"/>
          <w:sz w:val="18"/>
          <w:szCs w:val="18"/>
          <w:lang w:val="pl-PL"/>
        </w:rPr>
        <w:lastRenderedPageBreak/>
        <w:t>Ocena spełnienia warunków udziału w Postępowaniu oraz ocena</w:t>
      </w:r>
      <w:r w:rsidR="003B76F3" w:rsidRPr="004D2A93">
        <w:rPr>
          <w:b w:val="0"/>
          <w:caps w:val="0"/>
          <w:sz w:val="18"/>
          <w:szCs w:val="18"/>
          <w:lang w:val="pl-PL"/>
        </w:rPr>
        <w:t xml:space="preserve"> braku podstaw do wykluczenia z </w:t>
      </w:r>
      <w:r w:rsidRPr="004D2A93">
        <w:rPr>
          <w:b w:val="0"/>
          <w:caps w:val="0"/>
          <w:sz w:val="18"/>
          <w:szCs w:val="18"/>
          <w:lang w:val="pl-PL"/>
        </w:rPr>
        <w:t>postępowania zostanie dokonana wg form</w:t>
      </w:r>
      <w:r w:rsidR="003B76F3" w:rsidRPr="004D2A93">
        <w:rPr>
          <w:b w:val="0"/>
          <w:caps w:val="0"/>
          <w:sz w:val="18"/>
          <w:szCs w:val="18"/>
          <w:lang w:val="pl-PL"/>
        </w:rPr>
        <w:t>uły „spełnia – nie spełnia”, w </w:t>
      </w:r>
      <w:r w:rsidRPr="004D2A93">
        <w:rPr>
          <w:b w:val="0"/>
          <w:caps w:val="0"/>
          <w:sz w:val="18"/>
          <w:szCs w:val="18"/>
          <w:lang w:val="pl-PL"/>
        </w:rPr>
        <w:t>oparciu o informacje zawarte w Podmiotowych środkach dowodowych.</w:t>
      </w:r>
      <w:bookmarkEnd w:id="355"/>
      <w:bookmarkEnd w:id="356"/>
    </w:p>
    <w:p w14:paraId="55D9E852"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57" w:name="_Toc40987331"/>
      <w:bookmarkStart w:id="358" w:name="_Toc51166247"/>
      <w:r w:rsidRPr="004D2A93">
        <w:rPr>
          <w:rFonts w:ascii="Trebuchet MS" w:hAnsi="Trebuchet MS"/>
          <w:b w:val="0"/>
          <w:caps w:val="0"/>
          <w:color w:val="1A7466"/>
          <w:sz w:val="32"/>
          <w:szCs w:val="32"/>
          <w:lang w:val="pl-PL"/>
        </w:rPr>
        <w:t>KORZYSTANIE Z POTENCJAŁU PODMIOTÓW UDOSTĘPNIAJĄCYCH ZASOBY</w:t>
      </w:r>
      <w:bookmarkEnd w:id="357"/>
      <w:bookmarkEnd w:id="358"/>
    </w:p>
    <w:p w14:paraId="23B276A5" w14:textId="72328406"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359" w:name="_Toc40987332"/>
      <w:bookmarkStart w:id="360" w:name="_Toc51166248"/>
      <w:r w:rsidRPr="00241EEA">
        <w:rPr>
          <w:b w:val="0"/>
          <w:caps w:val="0"/>
          <w:sz w:val="18"/>
          <w:szCs w:val="18"/>
          <w:lang w:val="pl-PL"/>
        </w:rPr>
        <w:t xml:space="preserve">Wykonawca może, w celu potwierdzenia spełniania warunków udziału w Postępowaniu, o których mowa w </w:t>
      </w:r>
      <w:r w:rsidRPr="00700ED3">
        <w:rPr>
          <w:b w:val="0"/>
          <w:caps w:val="0"/>
          <w:sz w:val="18"/>
          <w:szCs w:val="18"/>
          <w:lang w:val="pl-PL"/>
        </w:rPr>
        <w:t>15.6.4</w:t>
      </w:r>
      <w:r w:rsidRPr="00241EEA">
        <w:rPr>
          <w:b w:val="0"/>
          <w:caps w:val="0"/>
          <w:sz w:val="18"/>
          <w:szCs w:val="18"/>
          <w:lang w:val="pl-PL"/>
        </w:rPr>
        <w:t xml:space="preserve">. </w:t>
      </w:r>
      <w:r w:rsidR="003B76F3" w:rsidRPr="00241EEA">
        <w:rPr>
          <w:b w:val="0"/>
          <w:caps w:val="0"/>
          <w:sz w:val="18"/>
          <w:szCs w:val="18"/>
          <w:lang w:val="pl-PL"/>
        </w:rPr>
        <w:t>SWZ</w:t>
      </w:r>
      <w:r w:rsidR="003B76F3" w:rsidRPr="004D2A93">
        <w:rPr>
          <w:b w:val="0"/>
          <w:caps w:val="0"/>
          <w:sz w:val="18"/>
          <w:szCs w:val="18"/>
          <w:lang w:val="pl-PL"/>
        </w:rPr>
        <w:t>, w </w:t>
      </w:r>
      <w:r w:rsidRPr="004D2A93">
        <w:rPr>
          <w:b w:val="0"/>
          <w:caps w:val="0"/>
          <w:sz w:val="18"/>
          <w:szCs w:val="18"/>
          <w:lang w:val="pl-PL"/>
        </w:rPr>
        <w:t>stosownych sytuacjach oraz w odniesieniu do Zamówienia lub jego części, polegać na zdolnościach technicznych lub zawodowych podmiotów udostępniających zasoby, niezależnie od cha</w:t>
      </w:r>
      <w:r w:rsidR="003B76F3" w:rsidRPr="004D2A93">
        <w:rPr>
          <w:b w:val="0"/>
          <w:caps w:val="0"/>
          <w:sz w:val="18"/>
          <w:szCs w:val="18"/>
          <w:lang w:val="pl-PL"/>
        </w:rPr>
        <w:t>rakteru prawnego łączących go z </w:t>
      </w:r>
      <w:r w:rsidRPr="004D2A93">
        <w:rPr>
          <w:b w:val="0"/>
          <w:caps w:val="0"/>
          <w:sz w:val="18"/>
          <w:szCs w:val="18"/>
          <w:lang w:val="pl-PL"/>
        </w:rPr>
        <w:t>nimi stosunków prawnych.</w:t>
      </w:r>
      <w:bookmarkEnd w:id="359"/>
      <w:bookmarkEnd w:id="360"/>
    </w:p>
    <w:p w14:paraId="107E5E27" w14:textId="37BD3F4F" w:rsidR="001868FA" w:rsidRPr="004D2A93" w:rsidRDefault="001868FA" w:rsidP="006336A7">
      <w:pPr>
        <w:pStyle w:val="Akapitzlist"/>
        <w:numPr>
          <w:ilvl w:val="1"/>
          <w:numId w:val="51"/>
        </w:numPr>
        <w:spacing w:line="240" w:lineRule="auto"/>
        <w:ind w:left="1134" w:hanging="1134"/>
        <w:rPr>
          <w:b/>
          <w:caps/>
          <w:sz w:val="18"/>
          <w:szCs w:val="18"/>
        </w:rPr>
      </w:pPr>
      <w:bookmarkStart w:id="361" w:name="_Toc40987333"/>
      <w:bookmarkStart w:id="362" w:name="_Toc51166249"/>
      <w:r w:rsidRPr="004D2A93">
        <w:rPr>
          <w:sz w:val="18"/>
          <w:szCs w:val="18"/>
        </w:rPr>
        <w:t xml:space="preserve">W odniesieniu do warunków dotyczących wykształcenia, kwalifikacji zawodowych lub doświadczenia, Wykonawcy mogą polegać na zdolnościach podmiotów udostępniających zasoby, jeśli podmioty te wykonają lub usługi, do realizacji których te zdolności są wymagane. </w:t>
      </w:r>
    </w:p>
    <w:p w14:paraId="5AEEB936" w14:textId="3D6AFC34"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r w:rsidRPr="004D2A93">
        <w:rPr>
          <w:b w:val="0"/>
          <w:caps w:val="0"/>
          <w:sz w:val="18"/>
          <w:szCs w:val="18"/>
          <w:lang w:val="pl-PL"/>
        </w:rPr>
        <w:t>Wykonawca, który polega na zdolnościach lub sytuacji podmiotów udostępniających zasoby, składa, wraz z Ofertą,</w:t>
      </w:r>
      <w:r w:rsidRPr="004D2A93">
        <w:rPr>
          <w:caps w:val="0"/>
          <w:sz w:val="18"/>
          <w:szCs w:val="18"/>
          <w:lang w:val="pl-PL"/>
        </w:rPr>
        <w:t xml:space="preserve"> zobowiązanie podmiotu udostępniającego zasoby do oddania mu do dyspozycji niezbędnych zasobów na potrzeby realizacji Zamówienia</w:t>
      </w:r>
      <w:r w:rsidRPr="004D2A93">
        <w:rPr>
          <w:b w:val="0"/>
          <w:caps w:val="0"/>
          <w:sz w:val="18"/>
          <w:szCs w:val="18"/>
          <w:lang w:val="pl-PL"/>
        </w:rPr>
        <w:t xml:space="preserve"> (dalej „Zobowiązanie”) lub inny Podmiotowy środek dowodowy potwierdzający, że Wykonawca realizując Zamówienie, będzie dysponował niezbędnymi zasobami tych podmiotów. Wzór Zobowiązania stanowi Załącznik nr </w:t>
      </w:r>
      <w:r w:rsidR="005469F5" w:rsidRPr="004D2A93">
        <w:rPr>
          <w:b w:val="0"/>
          <w:caps w:val="0"/>
          <w:sz w:val="18"/>
          <w:szCs w:val="18"/>
          <w:lang w:val="pl-PL"/>
        </w:rPr>
        <w:t>5</w:t>
      </w:r>
      <w:r w:rsidR="00824DE5" w:rsidRPr="004D2A93">
        <w:rPr>
          <w:b w:val="0"/>
          <w:caps w:val="0"/>
          <w:sz w:val="18"/>
          <w:szCs w:val="18"/>
          <w:lang w:val="pl-PL"/>
        </w:rPr>
        <w:t xml:space="preserve"> </w:t>
      </w:r>
      <w:r w:rsidRPr="004D2A93">
        <w:rPr>
          <w:b w:val="0"/>
          <w:caps w:val="0"/>
          <w:sz w:val="18"/>
          <w:szCs w:val="18"/>
          <w:lang w:val="pl-PL"/>
        </w:rPr>
        <w:t xml:space="preserve">do SWZ. </w:t>
      </w:r>
      <w:r w:rsidRPr="004D2A93">
        <w:rPr>
          <w:caps w:val="0"/>
          <w:sz w:val="18"/>
          <w:szCs w:val="18"/>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4D2A93">
        <w:rPr>
          <w:b w:val="0"/>
          <w:caps w:val="0"/>
          <w:sz w:val="18"/>
          <w:szCs w:val="18"/>
          <w:lang w:val="pl-PL"/>
        </w:rPr>
        <w:t>.</w:t>
      </w:r>
      <w:bookmarkEnd w:id="361"/>
      <w:bookmarkEnd w:id="362"/>
      <w:r w:rsidRPr="004D2A93">
        <w:rPr>
          <w:b w:val="0"/>
          <w:caps w:val="0"/>
          <w:sz w:val="18"/>
          <w:szCs w:val="18"/>
          <w:lang w:val="pl-PL"/>
        </w:rPr>
        <w:t xml:space="preserve"> </w:t>
      </w:r>
    </w:p>
    <w:p w14:paraId="13442B8E" w14:textId="77777777" w:rsidR="001868FA" w:rsidRPr="004D2A93" w:rsidRDefault="001868FA" w:rsidP="006336A7">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363" w:name="_Toc40987334"/>
      <w:bookmarkStart w:id="364" w:name="_Toc51166250"/>
      <w:r w:rsidRPr="004D2A93">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4D2A93" w:rsidRDefault="001868FA" w:rsidP="006336A7">
      <w:pPr>
        <w:ind w:left="1134" w:hanging="1133"/>
        <w:rPr>
          <w:rFonts w:ascii="Verdana" w:hAnsi="Verdana"/>
          <w:sz w:val="18"/>
          <w:szCs w:val="18"/>
        </w:rPr>
      </w:pPr>
      <w:r w:rsidRPr="004D2A93">
        <w:rPr>
          <w:rFonts w:ascii="Verdana" w:hAnsi="Verdana"/>
          <w:sz w:val="18"/>
          <w:szCs w:val="18"/>
        </w:rPr>
        <w:t>16.4.1.</w:t>
      </w:r>
      <w:r w:rsidRPr="004D2A93">
        <w:rPr>
          <w:rFonts w:ascii="Verdana" w:hAnsi="Verdana"/>
          <w:b/>
          <w:sz w:val="18"/>
          <w:szCs w:val="18"/>
        </w:rPr>
        <w:tab/>
      </w:r>
      <w:r w:rsidRPr="004D2A93">
        <w:rPr>
          <w:rFonts w:ascii="Verdana" w:hAnsi="Verdana"/>
          <w:sz w:val="18"/>
          <w:szCs w:val="18"/>
        </w:rPr>
        <w:t>zakres dostępnych Wykonawcy zasobów podmiotu udostępniającego zasoby;</w:t>
      </w:r>
    </w:p>
    <w:p w14:paraId="0BBA404E" w14:textId="77777777" w:rsidR="001868FA" w:rsidRPr="004D2A93" w:rsidRDefault="001868FA" w:rsidP="006336A7">
      <w:pPr>
        <w:ind w:left="1134" w:hanging="1133"/>
        <w:jc w:val="both"/>
        <w:rPr>
          <w:rFonts w:ascii="Verdana" w:hAnsi="Verdana"/>
          <w:sz w:val="18"/>
          <w:szCs w:val="18"/>
        </w:rPr>
      </w:pPr>
      <w:r w:rsidRPr="004D2A93">
        <w:rPr>
          <w:rFonts w:ascii="Verdana" w:hAnsi="Verdana"/>
          <w:sz w:val="18"/>
          <w:szCs w:val="18"/>
        </w:rPr>
        <w:t>16.4.2.</w:t>
      </w:r>
      <w:r w:rsidRPr="004D2A93">
        <w:rPr>
          <w:rFonts w:ascii="Verdana" w:hAnsi="Verdana"/>
          <w:b/>
          <w:sz w:val="18"/>
          <w:szCs w:val="18"/>
        </w:rPr>
        <w:tab/>
      </w:r>
      <w:r w:rsidRPr="004D2A93">
        <w:rPr>
          <w:rFonts w:ascii="Verdana" w:hAnsi="Verdana"/>
          <w:sz w:val="18"/>
          <w:szCs w:val="18"/>
        </w:rPr>
        <w:t>sposób i okres udostępnienia Wykonawcy i wykorzystania przez niego zasobów podmiotu udostępniającego te zasoby przy wykonywaniu Zamówienia;</w:t>
      </w:r>
    </w:p>
    <w:p w14:paraId="0341B1AD" w14:textId="7B398B95" w:rsidR="001868FA" w:rsidRPr="004D2A93" w:rsidRDefault="001868FA" w:rsidP="006336A7">
      <w:pPr>
        <w:ind w:left="1134" w:hanging="1133"/>
        <w:jc w:val="both"/>
        <w:rPr>
          <w:rFonts w:ascii="Verdana" w:hAnsi="Verdana"/>
          <w:b/>
          <w:caps/>
          <w:sz w:val="18"/>
          <w:szCs w:val="18"/>
        </w:rPr>
      </w:pPr>
      <w:r w:rsidRPr="004D2A93">
        <w:rPr>
          <w:rFonts w:ascii="Verdana" w:hAnsi="Verdana"/>
          <w:sz w:val="18"/>
          <w:szCs w:val="18"/>
        </w:rPr>
        <w:t>16.4.3.</w:t>
      </w:r>
      <w:r w:rsidRPr="004D2A93">
        <w:rPr>
          <w:rFonts w:ascii="Verdana" w:hAnsi="Verdana"/>
          <w:b/>
          <w:sz w:val="18"/>
          <w:szCs w:val="18"/>
        </w:rPr>
        <w:tab/>
      </w:r>
      <w:r w:rsidRPr="00F46F7C">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530DADE1" w:rsidR="001868FA" w:rsidRPr="004D2A93" w:rsidRDefault="001868FA"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365" w:name="_Toc40987341"/>
      <w:bookmarkStart w:id="366" w:name="_Toc51166257"/>
      <w:bookmarkEnd w:id="363"/>
      <w:bookmarkEnd w:id="364"/>
      <w:r w:rsidRPr="004D2A93">
        <w:rPr>
          <w:b w:val="0"/>
          <w:caps w:val="0"/>
          <w:sz w:val="18"/>
          <w:szCs w:val="18"/>
          <w:lang w:val="pl-PL"/>
        </w:rPr>
        <w:t>Zamawiający ocenia, czy udostępniane Wykonawcy przez podmioty udostępniające zasoby zdolności techniczne lub zawodowe, pozwalają na 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przedstawionych przez Wykonawcę.</w:t>
      </w:r>
      <w:bookmarkEnd w:id="365"/>
      <w:bookmarkEnd w:id="366"/>
    </w:p>
    <w:p w14:paraId="536140F6" w14:textId="1CAAB60C" w:rsidR="001868FA" w:rsidRPr="002145C1" w:rsidRDefault="00FF0772"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367" w:name="_Toc40987342"/>
      <w:bookmarkStart w:id="368" w:name="_Toc51166258"/>
      <w:r w:rsidRPr="00700ED3">
        <w:rPr>
          <w:b w:val="0"/>
          <w:caps w:val="0"/>
          <w:sz w:val="18"/>
          <w:szCs w:val="18"/>
          <w:lang w:val="pl-PL"/>
        </w:rPr>
        <w:t xml:space="preserve">Nie dotyczy. </w:t>
      </w:r>
      <w:bookmarkEnd w:id="367"/>
      <w:bookmarkEnd w:id="368"/>
    </w:p>
    <w:p w14:paraId="5505FB2B" w14:textId="5C16BAD5" w:rsidR="001868FA" w:rsidRPr="009468D9" w:rsidRDefault="001868FA" w:rsidP="006336A7">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sidRPr="00700ED3">
        <w:rPr>
          <w:b w:val="0"/>
          <w:caps w:val="0"/>
          <w:sz w:val="18"/>
          <w:szCs w:val="18"/>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9468D9">
        <w:rPr>
          <w:b w:val="0"/>
          <w:caps w:val="0"/>
          <w:sz w:val="18"/>
          <w:szCs w:val="18"/>
          <w:lang w:val="pl-PL"/>
        </w:rPr>
        <w:t>.</w:t>
      </w:r>
    </w:p>
    <w:p w14:paraId="61817B0F" w14:textId="3A04E61D" w:rsidR="001868FA" w:rsidRPr="000E4970" w:rsidRDefault="001868FA" w:rsidP="004D2A93">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sidRPr="004D2A93">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369" w:name="_Toc489350394"/>
      <w:bookmarkStart w:id="370" w:name="_Toc515896286"/>
      <w:bookmarkStart w:id="371" w:name="_Toc40987343"/>
      <w:bookmarkStart w:id="372" w:name="_Toc51166259"/>
      <w:r w:rsidRPr="004D2A93">
        <w:rPr>
          <w:rFonts w:ascii="Trebuchet MS" w:hAnsi="Trebuchet MS"/>
          <w:b w:val="0"/>
          <w:caps w:val="0"/>
          <w:color w:val="1A7466"/>
          <w:sz w:val="32"/>
          <w:szCs w:val="32"/>
          <w:lang w:val="pl-PL"/>
        </w:rPr>
        <w:lastRenderedPageBreak/>
        <w:t>WYKAZ PODMIOTOWYCH I PRZEDMIOTOWYCH ŚRODKÓW DOWODOWYCH</w:t>
      </w:r>
      <w:bookmarkEnd w:id="369"/>
      <w:bookmarkEnd w:id="370"/>
      <w:bookmarkEnd w:id="371"/>
      <w:bookmarkEnd w:id="372"/>
    </w:p>
    <w:p w14:paraId="1A2420A6" w14:textId="77777777" w:rsidR="001868FA" w:rsidRPr="004D2A93" w:rsidRDefault="001868FA" w:rsidP="006336A7">
      <w:pPr>
        <w:pStyle w:val="Nagwek1"/>
        <w:keepNext w:val="0"/>
        <w:keepLines w:val="0"/>
        <w:suppressAutoHyphens/>
        <w:spacing w:before="120" w:after="120" w:line="240" w:lineRule="auto"/>
        <w:ind w:left="1134" w:right="-284"/>
        <w:rPr>
          <w:caps w:val="0"/>
          <w:sz w:val="18"/>
          <w:szCs w:val="18"/>
          <w:lang w:val="pl-PL"/>
        </w:rPr>
      </w:pPr>
      <w:bookmarkStart w:id="373" w:name="_Toc40987344"/>
      <w:bookmarkStart w:id="374" w:name="_Toc51166260"/>
      <w:r w:rsidRPr="004D2A93">
        <w:rPr>
          <w:caps w:val="0"/>
          <w:sz w:val="18"/>
          <w:szCs w:val="18"/>
          <w:lang w:val="pl-PL"/>
        </w:rPr>
        <w:t>PODMIOTOWE ŚRODKI DOWODOWE ORAZ JEDZ</w:t>
      </w:r>
    </w:p>
    <w:p w14:paraId="77055186" w14:textId="267B9CEC"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Wykonawca na potwierdzenie spełniania warunków udziału w Postępowaniu oraz wykazania braku podstaw do wykluczenia, zobowiązany jest złożyć, za pośrednictwem Systemu Zakupowego GK PGE, JEDZ, przy czym </w:t>
      </w:r>
      <w:r w:rsidRPr="004D2A93">
        <w:rPr>
          <w:caps w:val="0"/>
          <w:sz w:val="18"/>
          <w:szCs w:val="18"/>
          <w:lang w:val="pl-PL"/>
        </w:rPr>
        <w:t>należy go złożyć pod rygorem nieważności w postaci elektronicznej, a plik musi być opatrzony kwalifikowanym Podpisem elektronicznym, zgodnie z instrukcją złożenia JEDZ (pkt 21. SWZ)</w:t>
      </w:r>
      <w:r w:rsidRPr="004D2A93">
        <w:rPr>
          <w:b w:val="0"/>
          <w:caps w:val="0"/>
          <w:sz w:val="18"/>
          <w:szCs w:val="18"/>
          <w:lang w:val="pl-PL"/>
        </w:rPr>
        <w:t>.</w:t>
      </w:r>
      <w:bookmarkEnd w:id="373"/>
      <w:bookmarkEnd w:id="374"/>
      <w:r w:rsidR="000108CA" w:rsidRPr="004D2A93">
        <w:rPr>
          <w:b w:val="0"/>
          <w:caps w:val="0"/>
          <w:sz w:val="18"/>
          <w:szCs w:val="18"/>
          <w:lang w:val="pl-PL"/>
        </w:rPr>
        <w:t xml:space="preserve"> </w:t>
      </w:r>
    </w:p>
    <w:p w14:paraId="22157DFD" w14:textId="2A4BD68D"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75" w:name="_Toc40987345"/>
      <w:bookmarkStart w:id="376" w:name="_Toc51166261"/>
      <w:r w:rsidRPr="004D2A93">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75"/>
      <w:bookmarkEnd w:id="376"/>
    </w:p>
    <w:p w14:paraId="2D8F1393" w14:textId="77777777"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77" w:name="_Toc40987346"/>
      <w:bookmarkStart w:id="378" w:name="_Toc51166262"/>
      <w:r w:rsidRPr="004D2A93">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79" w:name="_Toc40987347"/>
      <w:bookmarkStart w:id="380" w:name="_Toc51166263"/>
      <w:bookmarkEnd w:id="377"/>
      <w:bookmarkEnd w:id="378"/>
      <w:r w:rsidRPr="004D2A93">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79"/>
      <w:bookmarkEnd w:id="380"/>
    </w:p>
    <w:p w14:paraId="361D745D" w14:textId="3C20DD34" w:rsidR="001868FA" w:rsidRPr="004D2A93"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81" w:name="_Toc40987348"/>
      <w:bookmarkStart w:id="382" w:name="_Toc51166264"/>
      <w:r w:rsidRPr="004D2A93">
        <w:rPr>
          <w:b w:val="0"/>
          <w:caps w:val="0"/>
          <w:sz w:val="18"/>
          <w:szCs w:val="18"/>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81"/>
      <w:bookmarkEnd w:id="382"/>
      <w:r w:rsidRPr="004D2A93">
        <w:rPr>
          <w:b w:val="0"/>
          <w:caps w:val="0"/>
          <w:sz w:val="18"/>
          <w:szCs w:val="18"/>
          <w:lang w:val="pl-PL"/>
        </w:rPr>
        <w:t xml:space="preserve"> </w:t>
      </w:r>
    </w:p>
    <w:p w14:paraId="2305D739" w14:textId="77777777" w:rsidR="001868FA" w:rsidRPr="00F46F7C" w:rsidRDefault="001868FA" w:rsidP="006336A7">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383" w:name="_Toc40987349"/>
      <w:bookmarkStart w:id="384" w:name="_Toc51166265"/>
      <w:r w:rsidRPr="00F46F7C">
        <w:rPr>
          <w:b w:val="0"/>
          <w:caps w:val="0"/>
          <w:sz w:val="18"/>
          <w:szCs w:val="18"/>
          <w:lang w:val="pl-PL"/>
        </w:rPr>
        <w:t>Na podstawie art. 126 ust.1 Ustawy PZP, Zamawiający przed wyborem najkorzystniejszej oferty wezwie Wykonawcę, którego Oferta została n</w:t>
      </w:r>
      <w:r w:rsidR="003B76F3" w:rsidRPr="00F46F7C">
        <w:rPr>
          <w:b w:val="0"/>
          <w:caps w:val="0"/>
          <w:sz w:val="18"/>
          <w:szCs w:val="18"/>
          <w:lang w:val="pl-PL"/>
        </w:rPr>
        <w:t>ajwyżej oceniona, do złożenia w </w:t>
      </w:r>
      <w:r w:rsidRPr="00F46F7C">
        <w:rPr>
          <w:b w:val="0"/>
          <w:caps w:val="0"/>
          <w:sz w:val="18"/>
          <w:szCs w:val="18"/>
          <w:lang w:val="pl-PL"/>
        </w:rPr>
        <w:t>wyznaczonym terminie, nie krótszym niż 10 dni, aktualnych na dzień złożenia poniższych Podmiotowych środków dowodowych:</w:t>
      </w:r>
      <w:bookmarkEnd w:id="383"/>
      <w:bookmarkEnd w:id="384"/>
    </w:p>
    <w:p w14:paraId="540D9231" w14:textId="088299F9" w:rsidR="001868FA" w:rsidRPr="004D2A93" w:rsidRDefault="001868FA" w:rsidP="00F46F7C">
      <w:pPr>
        <w:pStyle w:val="Nagwek1"/>
        <w:keepNext w:val="0"/>
        <w:keepLines w:val="0"/>
        <w:suppressAutoHyphens/>
        <w:spacing w:before="120" w:after="120" w:line="240" w:lineRule="auto"/>
        <w:ind w:left="1134"/>
        <w:rPr>
          <w:b w:val="0"/>
          <w:caps w:val="0"/>
          <w:sz w:val="18"/>
          <w:szCs w:val="18"/>
          <w:lang w:val="pl-PL"/>
        </w:rPr>
      </w:pPr>
    </w:p>
    <w:p w14:paraId="27AE331A" w14:textId="22C02E99" w:rsidR="001868FA" w:rsidRPr="004D2A93" w:rsidRDefault="001868FA" w:rsidP="006336A7">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385" w:name="_Toc40987351"/>
      <w:bookmarkStart w:id="386" w:name="_Toc51166267"/>
      <w:r w:rsidRPr="004D2A93">
        <w:rPr>
          <w:b w:val="0"/>
          <w:caps w:val="0"/>
          <w:sz w:val="18"/>
          <w:szCs w:val="18"/>
          <w:lang w:val="pl-PL"/>
        </w:rPr>
        <w:t xml:space="preserve">W celu potwierdzenia </w:t>
      </w:r>
      <w:r w:rsidRPr="004D2A93">
        <w:rPr>
          <w:caps w:val="0"/>
          <w:sz w:val="18"/>
          <w:szCs w:val="18"/>
          <w:lang w:val="pl-PL"/>
        </w:rPr>
        <w:t>braku podstaw wykluczenia</w:t>
      </w:r>
      <w:r w:rsidRPr="004D2A93">
        <w:rPr>
          <w:b w:val="0"/>
          <w:caps w:val="0"/>
          <w:sz w:val="18"/>
          <w:szCs w:val="18"/>
          <w:lang w:val="pl-PL"/>
        </w:rPr>
        <w:t>, o których mowa w pkt 15.2. SWZ, Wykonawcy zobowiązani są do złożenia:</w:t>
      </w:r>
      <w:bookmarkEnd w:id="385"/>
      <w:bookmarkEnd w:id="386"/>
    </w:p>
    <w:p w14:paraId="60EB22FE" w14:textId="4676FF50" w:rsidR="001868FA" w:rsidRPr="00F46F7C" w:rsidRDefault="001868FA" w:rsidP="006336A7">
      <w:pPr>
        <w:pStyle w:val="Akapitzlist"/>
        <w:ind w:left="1560" w:hanging="425"/>
        <w:rPr>
          <w:caps/>
          <w:sz w:val="18"/>
          <w:szCs w:val="18"/>
        </w:rPr>
      </w:pPr>
      <w:bookmarkStart w:id="387" w:name="_Toc40987352"/>
      <w:bookmarkStart w:id="388" w:name="_Toc51166268"/>
      <w:r w:rsidRPr="00F46F7C">
        <w:rPr>
          <w:sz w:val="18"/>
          <w:szCs w:val="18"/>
        </w:rPr>
        <w:t>a)</w:t>
      </w:r>
      <w:r w:rsidRPr="00F46F7C">
        <w:rPr>
          <w:sz w:val="18"/>
          <w:szCs w:val="18"/>
        </w:rPr>
        <w:tab/>
        <w:t>informacji z Krajowego Rejestru Karnego w zakresie:</w:t>
      </w:r>
    </w:p>
    <w:p w14:paraId="37AA4D1B" w14:textId="77777777" w:rsidR="001868FA" w:rsidRPr="00F46F7C" w:rsidRDefault="001868FA" w:rsidP="006336A7">
      <w:pPr>
        <w:pStyle w:val="Nagwek1"/>
        <w:numPr>
          <w:ilvl w:val="0"/>
          <w:numId w:val="70"/>
        </w:numPr>
        <w:suppressAutoHyphens/>
        <w:spacing w:before="120" w:after="120" w:line="240" w:lineRule="auto"/>
        <w:ind w:left="1843" w:hanging="283"/>
        <w:rPr>
          <w:b w:val="0"/>
          <w:caps w:val="0"/>
          <w:sz w:val="18"/>
          <w:szCs w:val="18"/>
          <w:lang w:val="pl-PL"/>
        </w:rPr>
      </w:pPr>
      <w:r w:rsidRPr="00F46F7C">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F46F7C" w:rsidRDefault="001868FA" w:rsidP="006336A7">
      <w:pPr>
        <w:pStyle w:val="Nagwek1"/>
        <w:numPr>
          <w:ilvl w:val="0"/>
          <w:numId w:val="70"/>
        </w:numPr>
        <w:suppressAutoHyphens/>
        <w:spacing w:before="120" w:after="120" w:line="240" w:lineRule="auto"/>
        <w:ind w:left="1843" w:hanging="283"/>
        <w:rPr>
          <w:b w:val="0"/>
          <w:caps w:val="0"/>
          <w:sz w:val="18"/>
          <w:szCs w:val="18"/>
          <w:lang w:val="pl-PL"/>
        </w:rPr>
      </w:pPr>
      <w:r w:rsidRPr="00F46F7C">
        <w:rPr>
          <w:b w:val="0"/>
          <w:caps w:val="0"/>
          <w:sz w:val="18"/>
          <w:szCs w:val="18"/>
          <w:lang w:val="pl-PL"/>
        </w:rPr>
        <w:t>art. 108 ust. 1 pkt 4 Ustawy PZP (dotyczy: podmiotów zbiorowych),</w:t>
      </w:r>
    </w:p>
    <w:p w14:paraId="52721386" w14:textId="77777777" w:rsidR="001868FA" w:rsidRPr="00F46F7C" w:rsidRDefault="001868FA" w:rsidP="009D5335">
      <w:pPr>
        <w:pStyle w:val="Nagwek1"/>
        <w:suppressAutoHyphens/>
        <w:spacing w:before="120" w:after="120" w:line="240" w:lineRule="auto"/>
        <w:ind w:left="1700" w:hanging="284"/>
        <w:rPr>
          <w:b w:val="0"/>
          <w:caps w:val="0"/>
          <w:sz w:val="18"/>
          <w:szCs w:val="18"/>
          <w:lang w:val="pl-PL"/>
        </w:rPr>
      </w:pPr>
      <w:r w:rsidRPr="00F46F7C">
        <w:rPr>
          <w:b w:val="0"/>
          <w:caps w:val="0"/>
          <w:kern w:val="0"/>
          <w:sz w:val="18"/>
          <w:szCs w:val="18"/>
          <w:lang w:val="pl-PL" w:bidi="pl-PL"/>
        </w:rPr>
        <w:t xml:space="preserve"> - </w:t>
      </w:r>
      <w:r w:rsidRPr="009D5335">
        <w:rPr>
          <w:b w:val="0"/>
          <w:caps w:val="0"/>
          <w:kern w:val="0"/>
          <w:sz w:val="18"/>
          <w:szCs w:val="18"/>
          <w:u w:val="single"/>
          <w:lang w:val="pl-PL" w:bidi="pl-PL"/>
        </w:rPr>
        <w:t>sporządzonej nie wcześniej niż 6 miesięcy przed jej złożeniem, aktualnej na dzień jej złożenia.</w:t>
      </w:r>
    </w:p>
    <w:p w14:paraId="7D63D07F" w14:textId="0751E648" w:rsidR="001868FA" w:rsidRPr="00F46F7C" w:rsidRDefault="001868FA" w:rsidP="006336A7">
      <w:pPr>
        <w:ind w:left="1560" w:hanging="425"/>
        <w:jc w:val="both"/>
        <w:rPr>
          <w:rFonts w:ascii="Verdana" w:hAnsi="Verdana"/>
          <w:sz w:val="18"/>
          <w:szCs w:val="18"/>
          <w:lang w:bidi="pl-PL"/>
        </w:rPr>
      </w:pPr>
      <w:r w:rsidRPr="00F46F7C">
        <w:rPr>
          <w:rFonts w:ascii="Verdana" w:hAnsi="Verdana"/>
          <w:sz w:val="18"/>
          <w:szCs w:val="18"/>
        </w:rPr>
        <w:t>b)</w:t>
      </w:r>
      <w:r w:rsidRPr="00F46F7C">
        <w:rPr>
          <w:rFonts w:ascii="Verdana" w:hAnsi="Verdana"/>
          <w:sz w:val="18"/>
          <w:szCs w:val="18"/>
        </w:rPr>
        <w:tab/>
      </w:r>
      <w:r w:rsidRPr="00F46F7C">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w:t>
      </w:r>
      <w:proofErr w:type="spellStart"/>
      <w:r w:rsidR="004777B7">
        <w:rPr>
          <w:rFonts w:ascii="Verdana" w:hAnsi="Verdana"/>
          <w:sz w:val="18"/>
          <w:szCs w:val="18"/>
          <w:lang w:bidi="pl-PL"/>
        </w:rPr>
        <w:t>tj</w:t>
      </w:r>
      <w:proofErr w:type="spellEnd"/>
      <w:r w:rsidR="004777B7">
        <w:rPr>
          <w:rFonts w:ascii="Verdana" w:hAnsi="Verdana"/>
          <w:sz w:val="18"/>
          <w:szCs w:val="18"/>
          <w:lang w:bidi="pl-PL"/>
        </w:rPr>
        <w:t xml:space="preserve">, </w:t>
      </w:r>
      <w:r w:rsidRPr="00F46F7C">
        <w:rPr>
          <w:rFonts w:ascii="Verdana" w:hAnsi="Verdana"/>
          <w:sz w:val="18"/>
          <w:szCs w:val="18"/>
          <w:lang w:bidi="pl-PL"/>
        </w:rPr>
        <w:t>Dz. U. z 202</w:t>
      </w:r>
      <w:r w:rsidR="004777B7">
        <w:rPr>
          <w:rFonts w:ascii="Verdana" w:hAnsi="Verdana"/>
          <w:sz w:val="18"/>
          <w:szCs w:val="18"/>
          <w:lang w:bidi="pl-PL"/>
        </w:rPr>
        <w:t>4</w:t>
      </w:r>
      <w:r w:rsidRPr="00F46F7C">
        <w:rPr>
          <w:rFonts w:ascii="Verdana" w:hAnsi="Verdana"/>
          <w:sz w:val="18"/>
          <w:szCs w:val="18"/>
          <w:lang w:bidi="pl-PL"/>
        </w:rPr>
        <w:t xml:space="preserve"> r. poz. 1</w:t>
      </w:r>
      <w:r w:rsidR="004777B7">
        <w:rPr>
          <w:rFonts w:ascii="Verdana" w:hAnsi="Verdana"/>
          <w:sz w:val="18"/>
          <w:szCs w:val="18"/>
          <w:lang w:bidi="pl-PL"/>
        </w:rPr>
        <w:t>616 ze zm.</w:t>
      </w:r>
      <w:r w:rsidRPr="00F46F7C">
        <w:rPr>
          <w:rFonts w:ascii="Verdana" w:hAnsi="Verdana"/>
          <w:sz w:val="18"/>
          <w:szCs w:val="18"/>
          <w:lang w:bidi="pl-PL"/>
        </w:rPr>
        <w:t>), z innym Wykonawcą, który złożył odrębną ofertę</w:t>
      </w:r>
      <w:r w:rsidR="00F46F7C">
        <w:rPr>
          <w:rFonts w:ascii="Verdana" w:hAnsi="Verdana"/>
          <w:sz w:val="18"/>
          <w:szCs w:val="18"/>
          <w:lang w:bidi="pl-PL"/>
        </w:rPr>
        <w:t xml:space="preserve"> </w:t>
      </w:r>
      <w:r w:rsidRPr="00F46F7C">
        <w:rPr>
          <w:rFonts w:ascii="Verdana" w:hAnsi="Verdana"/>
          <w:sz w:val="18"/>
          <w:szCs w:val="18"/>
          <w:lang w:bidi="pl-PL"/>
        </w:rPr>
        <w:t>albo oświadczenia o przynależności do tej</w:t>
      </w:r>
      <w:r w:rsidR="003B76F3" w:rsidRPr="00F46F7C">
        <w:rPr>
          <w:rFonts w:ascii="Verdana" w:hAnsi="Verdana"/>
          <w:sz w:val="18"/>
          <w:szCs w:val="18"/>
          <w:lang w:bidi="pl-PL"/>
        </w:rPr>
        <w:t xml:space="preserve"> samej grupy kapitałowej wraz z </w:t>
      </w:r>
      <w:r w:rsidRPr="00F46F7C">
        <w:rPr>
          <w:rFonts w:ascii="Verdana" w:hAnsi="Verdana"/>
          <w:sz w:val="18"/>
          <w:szCs w:val="18"/>
          <w:lang w:bidi="pl-PL"/>
        </w:rPr>
        <w:t>dokumentami lub informacjami potwierdzającymi przygotowanie oferty</w:t>
      </w:r>
      <w:r w:rsidR="00F46F7C" w:rsidRPr="00F46F7C">
        <w:rPr>
          <w:rFonts w:ascii="Verdana" w:hAnsi="Verdana"/>
          <w:sz w:val="18"/>
          <w:szCs w:val="18"/>
          <w:lang w:bidi="pl-PL"/>
        </w:rPr>
        <w:t xml:space="preserve"> </w:t>
      </w:r>
      <w:r w:rsidRPr="00F46F7C">
        <w:rPr>
          <w:rFonts w:ascii="Verdana" w:hAnsi="Verdana"/>
          <w:sz w:val="18"/>
          <w:szCs w:val="18"/>
          <w:lang w:bidi="pl-PL"/>
        </w:rPr>
        <w:t xml:space="preserve">niezależnie od innego Wykonawcy należącego do tej samej grupy kapitałowej. Wzór </w:t>
      </w:r>
      <w:r w:rsidRPr="009D5335">
        <w:rPr>
          <w:rFonts w:ascii="Verdana" w:hAnsi="Verdana"/>
          <w:sz w:val="18"/>
          <w:szCs w:val="18"/>
          <w:u w:val="single"/>
          <w:lang w:bidi="pl-PL"/>
        </w:rPr>
        <w:t>oświadczenia stanowi załącznik nr 6 do SWZ;</w:t>
      </w:r>
    </w:p>
    <w:p w14:paraId="794289A6" w14:textId="0E3DA547" w:rsidR="001868FA" w:rsidRPr="009D5335" w:rsidRDefault="001868FA" w:rsidP="006336A7">
      <w:pPr>
        <w:ind w:left="1560" w:hanging="425"/>
        <w:jc w:val="both"/>
        <w:rPr>
          <w:rFonts w:ascii="Verdana" w:hAnsi="Verdana"/>
          <w:color w:val="FF0000"/>
          <w:sz w:val="18"/>
          <w:szCs w:val="18"/>
          <w:lang w:bidi="pl-PL"/>
        </w:rPr>
      </w:pPr>
      <w:r w:rsidRPr="009D5335">
        <w:rPr>
          <w:rFonts w:ascii="Verdana" w:hAnsi="Verdana"/>
          <w:sz w:val="18"/>
          <w:szCs w:val="18"/>
        </w:rPr>
        <w:t>c)</w:t>
      </w:r>
      <w:r w:rsidRPr="009D5335">
        <w:rPr>
          <w:rFonts w:ascii="Verdana" w:hAnsi="Verdana"/>
          <w:sz w:val="18"/>
          <w:szCs w:val="18"/>
        </w:rPr>
        <w:tab/>
      </w:r>
      <w:r w:rsidR="009D5335" w:rsidRPr="009D5335">
        <w:rPr>
          <w:rFonts w:ascii="Verdana" w:hAnsi="Verdana"/>
          <w:sz w:val="18"/>
          <w:szCs w:val="18"/>
          <w:lang w:bidi="pl-PL"/>
        </w:rPr>
        <w:t>nie dotyczy</w:t>
      </w:r>
    </w:p>
    <w:p w14:paraId="08A7ACB4" w14:textId="77777777" w:rsidR="001868FA" w:rsidRPr="00697284" w:rsidRDefault="001868FA" w:rsidP="006336A7">
      <w:pPr>
        <w:ind w:left="1560" w:hanging="425"/>
        <w:jc w:val="both"/>
        <w:rPr>
          <w:rFonts w:ascii="Verdana" w:hAnsi="Verdana"/>
          <w:sz w:val="18"/>
          <w:szCs w:val="18"/>
          <w:lang w:bidi="pl-PL"/>
        </w:rPr>
      </w:pPr>
      <w:r w:rsidRPr="009D5335">
        <w:rPr>
          <w:rFonts w:ascii="Verdana" w:hAnsi="Verdana"/>
          <w:sz w:val="18"/>
          <w:szCs w:val="18"/>
          <w:lang w:bidi="pl-PL"/>
        </w:rPr>
        <w:lastRenderedPageBreak/>
        <w:t>d)</w:t>
      </w:r>
      <w:r w:rsidRPr="009D5335">
        <w:rPr>
          <w:rFonts w:ascii="Verdana" w:hAnsi="Verdana"/>
          <w:sz w:val="18"/>
          <w:szCs w:val="18"/>
          <w:lang w:bidi="pl-PL"/>
        </w:rPr>
        <w:tab/>
        <w:t xml:space="preserve">zaświadczenia właściwego naczelnika urzędu skarbowego potwierdzającego, że Wykonawca nie zalega z opłacaniem podatków i opłat, w zakresie art. 109 ust. 1 pkt 1 Ustawy PZP, </w:t>
      </w:r>
      <w:r w:rsidRPr="009D5335">
        <w:rPr>
          <w:rFonts w:ascii="Verdana" w:hAnsi="Verdana"/>
          <w:sz w:val="18"/>
          <w:szCs w:val="18"/>
          <w:u w:val="single"/>
          <w:lang w:bidi="pl-PL"/>
        </w:rPr>
        <w:t>wystawionego nie wcześniej niż 3 miesiące przed jego złożeniem</w:t>
      </w:r>
      <w:r w:rsidRPr="009D5335">
        <w:rPr>
          <w:rFonts w:ascii="Verdana" w:hAnsi="Verdana"/>
          <w:sz w:val="18"/>
          <w:szCs w:val="18"/>
          <w:lang w:bidi="pl-PL"/>
        </w:rPr>
        <w:t>, a w przypadku zalegania z opł</w:t>
      </w:r>
      <w:r w:rsidR="003B76F3" w:rsidRPr="009D5335">
        <w:rPr>
          <w:rFonts w:ascii="Verdana" w:hAnsi="Verdana"/>
          <w:sz w:val="18"/>
          <w:szCs w:val="18"/>
          <w:lang w:bidi="pl-PL"/>
        </w:rPr>
        <w:t>acaniem podatków i opłat wraz z </w:t>
      </w:r>
      <w:r w:rsidRPr="009D5335">
        <w:rPr>
          <w:rFonts w:ascii="Verdana" w:hAnsi="Verdana"/>
          <w:sz w:val="18"/>
          <w:szCs w:val="18"/>
          <w:lang w:bidi="pl-PL"/>
        </w:rPr>
        <w:t xml:space="preserve">zaświadczeniem Zamawiający żąda złożenia dokumentów potwierdzających, że przed upływem terminu składania ofert Wykonawca dokonał płatności należnych podatków lub opłat wraz z odsetkami lub grzywnami lub zawarł </w:t>
      </w:r>
      <w:r w:rsidRPr="00697284">
        <w:rPr>
          <w:rFonts w:ascii="Verdana" w:hAnsi="Verdana"/>
          <w:sz w:val="18"/>
          <w:szCs w:val="18"/>
          <w:lang w:bidi="pl-PL"/>
        </w:rPr>
        <w:t>wiążące porozumienie w sprawie spłat tych należności;</w:t>
      </w:r>
    </w:p>
    <w:p w14:paraId="2399318F" w14:textId="77777777" w:rsidR="001868FA" w:rsidRPr="009D5335" w:rsidRDefault="001868FA" w:rsidP="00ED6BC0">
      <w:pPr>
        <w:ind w:left="1560" w:hanging="425"/>
        <w:jc w:val="both"/>
        <w:rPr>
          <w:rFonts w:ascii="Verdana" w:hAnsi="Verdana"/>
          <w:sz w:val="18"/>
          <w:szCs w:val="18"/>
          <w:lang w:bidi="pl-PL"/>
        </w:rPr>
      </w:pPr>
      <w:r w:rsidRPr="00700ED3">
        <w:rPr>
          <w:rFonts w:ascii="Verdana" w:hAnsi="Verdana"/>
          <w:sz w:val="18"/>
          <w:szCs w:val="18"/>
          <w:lang w:bidi="pl-PL"/>
        </w:rPr>
        <w:t>e)</w:t>
      </w:r>
      <w:r w:rsidRPr="00700ED3">
        <w:rPr>
          <w:rFonts w:ascii="Verdana" w:hAnsi="Verdana"/>
          <w:sz w:val="18"/>
          <w:szCs w:val="18"/>
          <w:lang w:bidi="pl-PL"/>
        </w:rPr>
        <w:tab/>
      </w:r>
      <w:r w:rsidRPr="00697284">
        <w:rPr>
          <w:rFonts w:ascii="Verdana" w:hAnsi="Verdana"/>
          <w:sz w:val="18"/>
          <w:szCs w:val="18"/>
          <w:lang w:bidi="pl-P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t>
      </w:r>
      <w:r w:rsidRPr="00697284">
        <w:rPr>
          <w:rFonts w:ascii="Verdana" w:hAnsi="Verdana"/>
          <w:sz w:val="18"/>
          <w:szCs w:val="18"/>
          <w:u w:val="single"/>
          <w:lang w:bidi="pl-PL"/>
        </w:rPr>
        <w:t>wystawionego nie wcześniej niż 3 mie</w:t>
      </w:r>
      <w:r w:rsidR="003B76F3" w:rsidRPr="00697284">
        <w:rPr>
          <w:rFonts w:ascii="Verdana" w:hAnsi="Verdana"/>
          <w:sz w:val="18"/>
          <w:szCs w:val="18"/>
          <w:u w:val="single"/>
          <w:lang w:bidi="pl-PL"/>
        </w:rPr>
        <w:t>siące przed jego złożeniem</w:t>
      </w:r>
      <w:r w:rsidR="003B76F3" w:rsidRPr="00697284">
        <w:rPr>
          <w:rFonts w:ascii="Verdana" w:hAnsi="Verdana"/>
          <w:sz w:val="18"/>
          <w:szCs w:val="18"/>
          <w:lang w:bidi="pl-PL"/>
        </w:rPr>
        <w:t>, a w </w:t>
      </w:r>
      <w:r w:rsidRPr="00697284">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9D5335" w:rsidRDefault="001868FA" w:rsidP="00ED6BC0">
      <w:pPr>
        <w:ind w:left="1560" w:hanging="425"/>
        <w:jc w:val="both"/>
        <w:rPr>
          <w:rFonts w:ascii="Verdana" w:hAnsi="Verdana"/>
          <w:sz w:val="18"/>
          <w:szCs w:val="18"/>
          <w:lang w:bidi="pl-PL"/>
        </w:rPr>
      </w:pPr>
      <w:r w:rsidRPr="009D5335">
        <w:rPr>
          <w:rFonts w:ascii="Verdana" w:hAnsi="Verdana"/>
          <w:sz w:val="18"/>
          <w:szCs w:val="18"/>
          <w:lang w:bidi="pl-PL"/>
        </w:rPr>
        <w:t>f)</w:t>
      </w:r>
      <w:r w:rsidRPr="009D5335">
        <w:rPr>
          <w:rFonts w:ascii="Verdana" w:hAnsi="Verdana"/>
          <w:sz w:val="18"/>
          <w:szCs w:val="18"/>
          <w:lang w:bidi="pl-PL"/>
        </w:rPr>
        <w:tab/>
        <w:t xml:space="preserve">odpisu lub informacji </w:t>
      </w:r>
      <w:r w:rsidRPr="009D5335">
        <w:rPr>
          <w:rFonts w:ascii="Verdana" w:hAnsi="Verdana"/>
          <w:sz w:val="18"/>
          <w:szCs w:val="18"/>
        </w:rPr>
        <w:t xml:space="preserve">z Krajowego Rejestru Sądowego lub z Centralnej Ewidencji i Informacji o Działalności Gospodarczej, w zakresie art. 109 ust. 1 pkt 4 Ustawy PZP, </w:t>
      </w:r>
      <w:r w:rsidRPr="009D5335">
        <w:rPr>
          <w:rFonts w:ascii="Verdana" w:hAnsi="Verdana"/>
          <w:sz w:val="18"/>
          <w:szCs w:val="18"/>
          <w:u w:val="single"/>
        </w:rPr>
        <w:t>sporządzonych nie wcześniej niż 3 miesiące przed jej złożeniem</w:t>
      </w:r>
      <w:r w:rsidRPr="009D5335">
        <w:rPr>
          <w:rFonts w:ascii="Verdana" w:hAnsi="Verdana"/>
          <w:sz w:val="18"/>
          <w:szCs w:val="18"/>
        </w:rPr>
        <w:t>, jeżeli odrębne przepisy wymagają wpisu do rejestru lub ewidencji</w:t>
      </w:r>
      <w:r w:rsidRPr="009D5335">
        <w:rPr>
          <w:rFonts w:ascii="Verdana" w:hAnsi="Verdana"/>
          <w:sz w:val="18"/>
          <w:szCs w:val="18"/>
          <w:lang w:bidi="pl-PL"/>
        </w:rPr>
        <w:t>;</w:t>
      </w:r>
    </w:p>
    <w:p w14:paraId="27CB847F" w14:textId="77777777" w:rsidR="001868FA" w:rsidRPr="009D5335" w:rsidRDefault="001868FA" w:rsidP="00ED6BC0">
      <w:pPr>
        <w:ind w:left="1560" w:hanging="425"/>
        <w:jc w:val="both"/>
        <w:rPr>
          <w:rFonts w:ascii="Verdana" w:hAnsi="Verdana"/>
          <w:sz w:val="18"/>
          <w:szCs w:val="18"/>
          <w:lang w:bidi="pl-PL"/>
        </w:rPr>
      </w:pPr>
      <w:r w:rsidRPr="009D5335">
        <w:rPr>
          <w:rFonts w:ascii="Verdana" w:hAnsi="Verdana"/>
          <w:sz w:val="18"/>
          <w:szCs w:val="18"/>
          <w:lang w:bidi="pl-PL"/>
        </w:rPr>
        <w:t>g)</w:t>
      </w:r>
      <w:r w:rsidR="00604C44" w:rsidRPr="009D5335">
        <w:rPr>
          <w:rFonts w:ascii="Verdana" w:hAnsi="Verdana"/>
          <w:sz w:val="18"/>
          <w:szCs w:val="18"/>
          <w:lang w:bidi="pl-PL"/>
        </w:rPr>
        <w:tab/>
      </w:r>
      <w:r w:rsidRPr="009D5335">
        <w:rPr>
          <w:rFonts w:ascii="Verdana" w:hAnsi="Verdana"/>
          <w:sz w:val="18"/>
          <w:szCs w:val="18"/>
          <w:lang w:bidi="pl-PL"/>
        </w:rPr>
        <w:t>oświadczenia Wykonawcy o aktualności informacji zawartych w JEDZ, w zakresie podstaw wykluczenia z postępowania ws</w:t>
      </w:r>
      <w:r w:rsidR="003B76F3" w:rsidRPr="009D5335">
        <w:rPr>
          <w:rFonts w:ascii="Verdana" w:hAnsi="Verdana"/>
          <w:sz w:val="18"/>
          <w:szCs w:val="18"/>
          <w:lang w:bidi="pl-PL"/>
        </w:rPr>
        <w:t>kazanych przez Zamawiającego, o </w:t>
      </w:r>
      <w:r w:rsidRPr="009D5335">
        <w:rPr>
          <w:rFonts w:ascii="Verdana" w:hAnsi="Verdana"/>
          <w:sz w:val="18"/>
          <w:szCs w:val="18"/>
          <w:lang w:bidi="pl-PL"/>
        </w:rPr>
        <w:t>których mowa w:</w:t>
      </w:r>
    </w:p>
    <w:p w14:paraId="45A6CF75" w14:textId="6435930A"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108 ust. 1 pkt 3 Ustawy PZP,</w:t>
      </w:r>
    </w:p>
    <w:p w14:paraId="2B7194BF" w14:textId="7656C809"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108 ust. 1 pkt 4 Ustawy PZP, dotyczących orzeczenia zakazu ubiegania się o zamówienie publiczne tytułem środka zapobiegawczego,</w:t>
      </w:r>
    </w:p>
    <w:p w14:paraId="3F6423AD" w14:textId="7A450690"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108 ust. 1 pkt 5 Ustawy PZP, dotyczących zawarcia z innymi wykonawcami porozumienia mającego na celu zakłócenie konkurencji,</w:t>
      </w:r>
    </w:p>
    <w:p w14:paraId="7FB977D7" w14:textId="4519C7E9"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108 ust. 1 pkt 6 Ustawy PZP,</w:t>
      </w:r>
    </w:p>
    <w:p w14:paraId="093764B3" w14:textId="53F66283"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109 ust. 1 pkt 1 Ustawy PZP, odnośnie do naruszenia obowiązków dotyczących płatności podatków i opłat lokaln</w:t>
      </w:r>
      <w:r w:rsidR="003B76F3" w:rsidRPr="009D5335">
        <w:rPr>
          <w:sz w:val="18"/>
          <w:szCs w:val="18"/>
          <w:lang w:bidi="pl-PL"/>
        </w:rPr>
        <w:t>ych, o których mowa w ustawie z </w:t>
      </w:r>
      <w:r w:rsidRPr="009D5335">
        <w:rPr>
          <w:sz w:val="18"/>
          <w:szCs w:val="18"/>
          <w:lang w:bidi="pl-PL"/>
        </w:rPr>
        <w:t>dnia 12 stycznia 1991 r. o podatkach i opłatach lokalnych (</w:t>
      </w:r>
      <w:proofErr w:type="spellStart"/>
      <w:r w:rsidR="001F57A4" w:rsidRPr="009D5335">
        <w:rPr>
          <w:sz w:val="18"/>
          <w:szCs w:val="18"/>
          <w:lang w:bidi="pl-PL"/>
        </w:rPr>
        <w:t>t.j</w:t>
      </w:r>
      <w:proofErr w:type="spellEnd"/>
      <w:r w:rsidR="001F57A4" w:rsidRPr="009D5335">
        <w:rPr>
          <w:sz w:val="18"/>
          <w:szCs w:val="18"/>
          <w:lang w:bidi="pl-PL"/>
        </w:rPr>
        <w:t xml:space="preserve">. </w:t>
      </w:r>
      <w:r w:rsidRPr="009D5335">
        <w:rPr>
          <w:sz w:val="18"/>
          <w:szCs w:val="18"/>
          <w:lang w:bidi="pl-PL"/>
        </w:rPr>
        <w:t>Dz. U. z 2019 r. poz. 1170</w:t>
      </w:r>
      <w:r w:rsidR="001F57A4" w:rsidRPr="009D5335">
        <w:rPr>
          <w:sz w:val="18"/>
          <w:szCs w:val="18"/>
          <w:lang w:bidi="pl-PL"/>
        </w:rPr>
        <w:t xml:space="preserve">, z </w:t>
      </w:r>
      <w:proofErr w:type="spellStart"/>
      <w:r w:rsidR="001F57A4" w:rsidRPr="009D5335">
        <w:rPr>
          <w:sz w:val="18"/>
          <w:szCs w:val="18"/>
          <w:lang w:bidi="pl-PL"/>
        </w:rPr>
        <w:t>późn</w:t>
      </w:r>
      <w:proofErr w:type="spellEnd"/>
      <w:r w:rsidR="001F57A4" w:rsidRPr="009D5335">
        <w:rPr>
          <w:sz w:val="18"/>
          <w:szCs w:val="18"/>
          <w:lang w:bidi="pl-PL"/>
        </w:rPr>
        <w:t>. zm.</w:t>
      </w:r>
      <w:r w:rsidRPr="009D5335">
        <w:rPr>
          <w:sz w:val="18"/>
          <w:szCs w:val="18"/>
          <w:lang w:bidi="pl-PL"/>
        </w:rPr>
        <w:t>)</w:t>
      </w:r>
      <w:r w:rsidR="008964E4" w:rsidRPr="009D5335">
        <w:rPr>
          <w:sz w:val="18"/>
          <w:szCs w:val="18"/>
          <w:lang w:bidi="pl-PL"/>
        </w:rPr>
        <w:t>,</w:t>
      </w:r>
    </w:p>
    <w:p w14:paraId="2D1EE897" w14:textId="3AA81B3C" w:rsidR="001868FA" w:rsidRPr="009D5335" w:rsidRDefault="001868FA" w:rsidP="00ED6BC0">
      <w:pPr>
        <w:pStyle w:val="Akapitzlist"/>
        <w:numPr>
          <w:ilvl w:val="0"/>
          <w:numId w:val="101"/>
        </w:numPr>
        <w:ind w:left="1843" w:hanging="284"/>
        <w:rPr>
          <w:sz w:val="18"/>
          <w:szCs w:val="18"/>
          <w:lang w:bidi="pl-PL"/>
        </w:rPr>
      </w:pPr>
      <w:r w:rsidRPr="009D5335">
        <w:rPr>
          <w:sz w:val="18"/>
          <w:szCs w:val="18"/>
          <w:lang w:bidi="pl-PL"/>
        </w:rPr>
        <w:t>art. 109 ust. 1 pkt 9 Ustawy PZP</w:t>
      </w:r>
      <w:r w:rsidR="008964E4" w:rsidRPr="009D5335">
        <w:rPr>
          <w:sz w:val="18"/>
          <w:szCs w:val="18"/>
          <w:lang w:bidi="pl-PL"/>
        </w:rPr>
        <w:t>,</w:t>
      </w:r>
    </w:p>
    <w:p w14:paraId="11541C9B" w14:textId="5E29A1D7" w:rsidR="001868FA" w:rsidRPr="009D5335" w:rsidRDefault="001868FA" w:rsidP="00ED6BC0">
      <w:pPr>
        <w:ind w:left="1560"/>
        <w:jc w:val="both"/>
        <w:rPr>
          <w:rFonts w:ascii="Verdana" w:hAnsi="Verdana"/>
          <w:sz w:val="18"/>
          <w:szCs w:val="18"/>
          <w:u w:val="single"/>
          <w:lang w:bidi="pl-PL"/>
        </w:rPr>
      </w:pPr>
      <w:r w:rsidRPr="009D5335">
        <w:rPr>
          <w:rFonts w:ascii="Verdana" w:hAnsi="Verdana"/>
          <w:sz w:val="18"/>
          <w:szCs w:val="18"/>
          <w:u w:val="single"/>
          <w:lang w:bidi="pl-PL"/>
        </w:rPr>
        <w:t xml:space="preserve">Wzór oświadczenia stanowi załącznik nr </w:t>
      </w:r>
      <w:r w:rsidR="001D640F" w:rsidRPr="009D5335">
        <w:rPr>
          <w:rFonts w:ascii="Verdana" w:hAnsi="Verdana"/>
          <w:sz w:val="18"/>
          <w:szCs w:val="18"/>
          <w:u w:val="single"/>
          <w:lang w:bidi="pl-PL"/>
        </w:rPr>
        <w:t xml:space="preserve">7 </w:t>
      </w:r>
      <w:r w:rsidRPr="009D5335">
        <w:rPr>
          <w:rFonts w:ascii="Verdana" w:hAnsi="Verdana"/>
          <w:sz w:val="18"/>
          <w:szCs w:val="18"/>
          <w:u w:val="single"/>
          <w:lang w:bidi="pl-PL"/>
        </w:rPr>
        <w:t>do SWZ.</w:t>
      </w:r>
    </w:p>
    <w:p w14:paraId="007000F7" w14:textId="77777777" w:rsidR="00426815" w:rsidRPr="004D2A93" w:rsidRDefault="00426815" w:rsidP="00ED6BC0">
      <w:pPr>
        <w:ind w:left="1560" w:hanging="425"/>
        <w:jc w:val="both"/>
        <w:rPr>
          <w:rFonts w:ascii="Verdana" w:hAnsi="Verdana"/>
          <w:sz w:val="18"/>
          <w:szCs w:val="18"/>
          <w:lang w:bidi="pl-PL"/>
        </w:rPr>
      </w:pPr>
      <w:r w:rsidRPr="004D2A93">
        <w:rPr>
          <w:rFonts w:ascii="Verdana" w:hAnsi="Verdana"/>
          <w:sz w:val="18"/>
          <w:szCs w:val="18"/>
          <w:lang w:bidi="pl-PL"/>
        </w:rPr>
        <w:t>h)</w:t>
      </w:r>
      <w:r w:rsidRPr="004D2A93">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53759969" w:rsidR="00426815" w:rsidRPr="004D2A93" w:rsidRDefault="00426815" w:rsidP="00ED6BC0">
      <w:pPr>
        <w:ind w:left="1701" w:hanging="142"/>
        <w:jc w:val="both"/>
        <w:rPr>
          <w:rFonts w:ascii="Verdana" w:hAnsi="Verdana"/>
          <w:sz w:val="18"/>
          <w:szCs w:val="18"/>
          <w:lang w:bidi="pl-PL"/>
        </w:rPr>
      </w:pPr>
      <w:r w:rsidRPr="004D2A93">
        <w:rPr>
          <w:rFonts w:ascii="Verdana" w:hAnsi="Verdana"/>
          <w:sz w:val="18"/>
          <w:szCs w:val="18"/>
          <w:lang w:bidi="pl-PL"/>
        </w:rPr>
        <w:t>-</w:t>
      </w:r>
      <w:r w:rsidRPr="004D2A93">
        <w:rPr>
          <w:rFonts w:ascii="Verdana" w:hAnsi="Verdana"/>
          <w:sz w:val="18"/>
          <w:szCs w:val="18"/>
          <w:lang w:bidi="pl-PL"/>
        </w:rPr>
        <w:tab/>
        <w:t>art. 5k Rozporządzenia Rady (UE) nr 833/2014 z dnia 31 lipca 2014 r. dotyczącego środków ograniczających w związku z działaniami Rosji destabilizującymi sytuację na Ukrainie (Dz.U. L 229 z 31.</w:t>
      </w:r>
      <w:r w:rsidR="00E46FA0">
        <w:rPr>
          <w:rFonts w:ascii="Verdana" w:hAnsi="Verdana"/>
          <w:sz w:val="18"/>
          <w:szCs w:val="18"/>
          <w:lang w:bidi="pl-PL"/>
        </w:rPr>
        <w:t>0</w:t>
      </w:r>
      <w:r w:rsidRPr="004D2A93">
        <w:rPr>
          <w:rFonts w:ascii="Verdana" w:hAnsi="Verdana"/>
          <w:sz w:val="18"/>
          <w:szCs w:val="18"/>
          <w:lang w:bidi="pl-PL"/>
        </w:rPr>
        <w:t xml:space="preserve">7.2014), w brzmieniu nadanym Rozporządzeniem Rady (UE) 2022/576 z dnia 8 kwietnia 2022 r. w sprawie zmiany rozporządzenia (UE) nr 833/2014 dotyczącego środków ograniczających w związku z działaniami Rosji destabilizującymi sytuację na Ukrainie (Dz.U. L 111 z </w:t>
      </w:r>
      <w:r w:rsidR="00E46FA0">
        <w:rPr>
          <w:rFonts w:ascii="Verdana" w:hAnsi="Verdana"/>
          <w:sz w:val="18"/>
          <w:szCs w:val="18"/>
          <w:lang w:bidi="pl-PL"/>
        </w:rPr>
        <w:t>0</w:t>
      </w:r>
      <w:r w:rsidRPr="004D2A93">
        <w:rPr>
          <w:rFonts w:ascii="Verdana" w:hAnsi="Verdana"/>
          <w:sz w:val="18"/>
          <w:szCs w:val="18"/>
          <w:lang w:bidi="pl-PL"/>
        </w:rPr>
        <w:t>8.</w:t>
      </w:r>
      <w:r w:rsidR="00E46FA0">
        <w:rPr>
          <w:rFonts w:ascii="Verdana" w:hAnsi="Verdana"/>
          <w:sz w:val="18"/>
          <w:szCs w:val="18"/>
          <w:lang w:bidi="pl-PL"/>
        </w:rPr>
        <w:t>0</w:t>
      </w:r>
      <w:r w:rsidRPr="004D2A93">
        <w:rPr>
          <w:rFonts w:ascii="Verdana" w:hAnsi="Verdana"/>
          <w:sz w:val="18"/>
          <w:szCs w:val="18"/>
          <w:lang w:bidi="pl-PL"/>
        </w:rPr>
        <w:t>4.2022);</w:t>
      </w:r>
    </w:p>
    <w:p w14:paraId="6397B0F0" w14:textId="77777777" w:rsidR="00426815" w:rsidRPr="004D2A93" w:rsidRDefault="00426815" w:rsidP="00ED6BC0">
      <w:pPr>
        <w:ind w:left="1701" w:hanging="142"/>
        <w:jc w:val="both"/>
        <w:rPr>
          <w:rFonts w:ascii="Verdana" w:hAnsi="Verdana"/>
          <w:sz w:val="18"/>
          <w:szCs w:val="18"/>
          <w:lang w:bidi="pl-PL"/>
        </w:rPr>
      </w:pPr>
      <w:r w:rsidRPr="004D2A93">
        <w:rPr>
          <w:rFonts w:ascii="Verdana" w:hAnsi="Verdana"/>
          <w:sz w:val="18"/>
          <w:szCs w:val="18"/>
          <w:lang w:bidi="pl-PL"/>
        </w:rPr>
        <w:t>-</w:t>
      </w:r>
      <w:r w:rsidRPr="004D2A93">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4D2A93">
        <w:rPr>
          <w:rFonts w:ascii="Verdana" w:hAnsi="Verdana" w:cstheme="minorHAnsi"/>
          <w:sz w:val="18"/>
          <w:szCs w:val="18"/>
          <w:lang w:bidi="pl-PL"/>
        </w:rPr>
        <w:t>(</w:t>
      </w:r>
      <w:proofErr w:type="spellStart"/>
      <w:r w:rsidRPr="004D2A93">
        <w:rPr>
          <w:rFonts w:ascii="Verdana" w:hAnsi="Verdana" w:cstheme="minorHAnsi"/>
          <w:sz w:val="18"/>
          <w:szCs w:val="18"/>
          <w:lang w:bidi="pl-PL"/>
        </w:rPr>
        <w:t>t.j</w:t>
      </w:r>
      <w:proofErr w:type="spellEnd"/>
      <w:r w:rsidRPr="004D2A93">
        <w:rPr>
          <w:rFonts w:ascii="Verdana" w:hAnsi="Verdana" w:cstheme="minorHAnsi"/>
          <w:sz w:val="18"/>
          <w:szCs w:val="18"/>
          <w:lang w:bidi="pl-PL"/>
        </w:rPr>
        <w:t xml:space="preserve">. Dz. U. z 2023 r., poz. 1497 z </w:t>
      </w:r>
      <w:proofErr w:type="spellStart"/>
      <w:r w:rsidRPr="004D2A93">
        <w:rPr>
          <w:rFonts w:ascii="Verdana" w:hAnsi="Verdana" w:cstheme="minorHAnsi"/>
          <w:sz w:val="18"/>
          <w:szCs w:val="18"/>
          <w:lang w:bidi="pl-PL"/>
        </w:rPr>
        <w:t>późn</w:t>
      </w:r>
      <w:proofErr w:type="spellEnd"/>
      <w:r w:rsidRPr="004D2A93">
        <w:rPr>
          <w:rFonts w:ascii="Verdana" w:hAnsi="Verdana" w:cstheme="minorHAnsi"/>
          <w:sz w:val="18"/>
          <w:szCs w:val="18"/>
          <w:lang w:bidi="pl-PL"/>
        </w:rPr>
        <w:t>. zm.).</w:t>
      </w:r>
    </w:p>
    <w:p w14:paraId="4D6BC406" w14:textId="77777777" w:rsidR="00426815" w:rsidRPr="009D5335" w:rsidRDefault="00426815" w:rsidP="00ED6BC0">
      <w:pPr>
        <w:ind w:left="1560"/>
        <w:jc w:val="both"/>
        <w:rPr>
          <w:rFonts w:ascii="Verdana" w:hAnsi="Verdana"/>
          <w:sz w:val="18"/>
          <w:szCs w:val="18"/>
          <w:u w:val="single"/>
          <w:lang w:bidi="pl-PL"/>
        </w:rPr>
      </w:pPr>
      <w:r w:rsidRPr="009D5335">
        <w:rPr>
          <w:rFonts w:ascii="Verdana" w:hAnsi="Verdana"/>
          <w:sz w:val="18"/>
          <w:szCs w:val="18"/>
          <w:u w:val="single"/>
          <w:lang w:bidi="pl-PL"/>
        </w:rPr>
        <w:t xml:space="preserve">Wzór oświadczenia stanowi załącznik nr 8 do SWZ. </w:t>
      </w:r>
    </w:p>
    <w:p w14:paraId="66F7D174" w14:textId="7957CC91" w:rsidR="00426815" w:rsidRPr="004D2A93" w:rsidRDefault="001868FA" w:rsidP="00ED6BC0">
      <w:pPr>
        <w:ind w:left="1134"/>
        <w:jc w:val="both"/>
        <w:rPr>
          <w:rStyle w:val="ui-provider"/>
          <w:rFonts w:ascii="Verdana" w:hAnsi="Verdana"/>
          <w:sz w:val="18"/>
          <w:szCs w:val="18"/>
        </w:rPr>
      </w:pPr>
      <w:r w:rsidRPr="004D2A93">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4D2A93">
        <w:rPr>
          <w:rFonts w:ascii="Verdana" w:hAnsi="Verdana"/>
          <w:sz w:val="18"/>
          <w:szCs w:val="18"/>
          <w:lang w:bidi="pl-PL"/>
        </w:rPr>
        <w:t xml:space="preserve">, </w:t>
      </w:r>
      <w:r w:rsidR="00426815" w:rsidRPr="004D2A93">
        <w:rPr>
          <w:rStyle w:val="ui-provider"/>
          <w:rFonts w:ascii="Verdana" w:hAnsi="Verdana"/>
          <w:sz w:val="18"/>
          <w:szCs w:val="18"/>
        </w:rPr>
        <w:t xml:space="preserve">o których mowa w lit. h powyżej, w szczególności: </w:t>
      </w:r>
    </w:p>
    <w:p w14:paraId="4C2B4F45" w14:textId="0820BEAE" w:rsidR="00426815" w:rsidRPr="004D2A93" w:rsidRDefault="00426815" w:rsidP="00ED6BC0">
      <w:pPr>
        <w:pStyle w:val="Akapitzlist"/>
        <w:numPr>
          <w:ilvl w:val="0"/>
          <w:numId w:val="118"/>
        </w:numPr>
        <w:spacing w:after="160" w:line="259" w:lineRule="auto"/>
        <w:ind w:left="1418" w:hanging="284"/>
        <w:rPr>
          <w:sz w:val="18"/>
          <w:szCs w:val="18"/>
        </w:rPr>
      </w:pPr>
      <w:r w:rsidRPr="004D2A93">
        <w:rPr>
          <w:sz w:val="18"/>
          <w:szCs w:val="18"/>
        </w:rPr>
        <w:t>odpisów/wyciągów z odpowiedniego rejestru zawierającego informacje o beneficjentach rzeczywistych,</w:t>
      </w:r>
    </w:p>
    <w:p w14:paraId="50E0C98B" w14:textId="384FC053" w:rsidR="001868FA" w:rsidRPr="004D2A93" w:rsidRDefault="00426815" w:rsidP="004D2A93">
      <w:pPr>
        <w:pStyle w:val="Akapitzlist"/>
        <w:numPr>
          <w:ilvl w:val="0"/>
          <w:numId w:val="118"/>
        </w:numPr>
        <w:spacing w:after="160" w:line="259" w:lineRule="auto"/>
        <w:ind w:left="1418" w:hanging="284"/>
        <w:rPr>
          <w:sz w:val="18"/>
          <w:szCs w:val="18"/>
        </w:rPr>
      </w:pPr>
      <w:r w:rsidRPr="004D2A93">
        <w:rPr>
          <w:sz w:val="18"/>
          <w:szCs w:val="18"/>
        </w:rPr>
        <w:t>oświadczenia ze wskazaniem jego beneficjentów rzeczywistych.</w:t>
      </w:r>
    </w:p>
    <w:p w14:paraId="6500B9E6" w14:textId="77777777" w:rsidR="001868FA" w:rsidRPr="004D2A93" w:rsidRDefault="001868FA" w:rsidP="00ED6BC0">
      <w:pPr>
        <w:pStyle w:val="Nagwek1"/>
        <w:keepNext w:val="0"/>
        <w:keepLines w:val="0"/>
        <w:suppressAutoHyphens/>
        <w:spacing w:before="120" w:after="120" w:line="240" w:lineRule="auto"/>
        <w:ind w:left="1134"/>
        <w:rPr>
          <w:caps w:val="0"/>
          <w:sz w:val="18"/>
          <w:szCs w:val="18"/>
          <w:lang w:val="pl-PL"/>
        </w:rPr>
      </w:pPr>
      <w:bookmarkStart w:id="389" w:name="bookmark20"/>
      <w:bookmarkStart w:id="390" w:name="bookmark21"/>
      <w:bookmarkStart w:id="391" w:name="bookmark22"/>
      <w:bookmarkStart w:id="392" w:name="bookmark23"/>
      <w:bookmarkStart w:id="393" w:name="bookmark24"/>
      <w:bookmarkStart w:id="394" w:name="bookmark25"/>
      <w:bookmarkStart w:id="395" w:name="bookmark26"/>
      <w:bookmarkStart w:id="396" w:name="bookmark27"/>
      <w:bookmarkStart w:id="397" w:name="_Toc40987360"/>
      <w:bookmarkStart w:id="398" w:name="_Toc51166276"/>
      <w:bookmarkEnd w:id="387"/>
      <w:bookmarkEnd w:id="388"/>
      <w:bookmarkEnd w:id="389"/>
      <w:bookmarkEnd w:id="390"/>
      <w:bookmarkEnd w:id="391"/>
      <w:bookmarkEnd w:id="392"/>
      <w:bookmarkEnd w:id="393"/>
      <w:bookmarkEnd w:id="394"/>
      <w:bookmarkEnd w:id="395"/>
      <w:bookmarkEnd w:id="396"/>
      <w:r w:rsidRPr="004D2A93">
        <w:rPr>
          <w:caps w:val="0"/>
          <w:sz w:val="18"/>
          <w:szCs w:val="18"/>
          <w:lang w:val="pl-PL"/>
        </w:rPr>
        <w:lastRenderedPageBreak/>
        <w:t>W przypadku wspólnego ubiegania się o udzielenie Zamówienia przez dwóch lub więcej Wykonawców, Podmiotowe środki dowodowe składa osobno każdy Wykonawca.</w:t>
      </w:r>
      <w:bookmarkEnd w:id="397"/>
      <w:bookmarkEnd w:id="398"/>
    </w:p>
    <w:p w14:paraId="67E8A2A4" w14:textId="77777777" w:rsidR="001868FA" w:rsidRPr="004D2A93" w:rsidRDefault="001868FA" w:rsidP="00ED6BC0">
      <w:pPr>
        <w:pStyle w:val="Nagwek1"/>
        <w:keepNext w:val="0"/>
        <w:keepLines w:val="0"/>
        <w:suppressAutoHyphens/>
        <w:spacing w:before="120" w:after="120" w:line="240" w:lineRule="auto"/>
        <w:ind w:left="1134"/>
        <w:rPr>
          <w:b w:val="0"/>
          <w:caps w:val="0"/>
          <w:sz w:val="18"/>
          <w:szCs w:val="18"/>
          <w:lang w:val="pl-PL"/>
        </w:rPr>
      </w:pPr>
      <w:bookmarkStart w:id="399" w:name="_Toc40987361"/>
      <w:bookmarkStart w:id="400" w:name="_Toc51166277"/>
      <w:r w:rsidRPr="004D2A93">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99"/>
      <w:bookmarkEnd w:id="400"/>
    </w:p>
    <w:p w14:paraId="62B4519B" w14:textId="77777777" w:rsidR="001868FA" w:rsidRPr="004D2A93" w:rsidRDefault="001868FA" w:rsidP="00ED6BC0">
      <w:pPr>
        <w:pStyle w:val="Nagwek1"/>
        <w:keepNext w:val="0"/>
        <w:keepLines w:val="0"/>
        <w:numPr>
          <w:ilvl w:val="2"/>
          <w:numId w:val="53"/>
        </w:numPr>
        <w:suppressAutoHyphens/>
        <w:spacing w:before="120" w:after="120" w:line="240" w:lineRule="auto"/>
        <w:ind w:left="1134" w:hanging="1162"/>
        <w:rPr>
          <w:b w:val="0"/>
          <w:caps w:val="0"/>
          <w:sz w:val="18"/>
          <w:szCs w:val="18"/>
          <w:lang w:val="pl-PL"/>
        </w:rPr>
      </w:pPr>
      <w:bookmarkStart w:id="401" w:name="_Toc40987362"/>
      <w:bookmarkStart w:id="402" w:name="_Toc51166278"/>
      <w:r w:rsidRPr="004D2A93">
        <w:rPr>
          <w:b w:val="0"/>
          <w:caps w:val="0"/>
          <w:sz w:val="18"/>
          <w:szCs w:val="18"/>
          <w:lang w:val="pl-PL"/>
        </w:rPr>
        <w:t xml:space="preserve">W celu potwierdzenia </w:t>
      </w:r>
      <w:r w:rsidRPr="004D2A93">
        <w:rPr>
          <w:caps w:val="0"/>
          <w:sz w:val="18"/>
          <w:szCs w:val="18"/>
          <w:lang w:val="pl-PL"/>
        </w:rPr>
        <w:t>spełniania</w:t>
      </w:r>
      <w:r w:rsidRPr="004D2A93">
        <w:rPr>
          <w:b w:val="0"/>
          <w:caps w:val="0"/>
          <w:sz w:val="18"/>
          <w:szCs w:val="18"/>
          <w:lang w:val="pl-PL"/>
        </w:rPr>
        <w:t xml:space="preserve"> </w:t>
      </w:r>
      <w:r w:rsidRPr="004D2A93">
        <w:rPr>
          <w:caps w:val="0"/>
          <w:sz w:val="18"/>
          <w:szCs w:val="18"/>
          <w:lang w:val="pl-PL"/>
        </w:rPr>
        <w:t>warunków udziału w Postępowaniu</w:t>
      </w:r>
      <w:r w:rsidR="003B76F3" w:rsidRPr="004D2A93">
        <w:rPr>
          <w:b w:val="0"/>
          <w:caps w:val="0"/>
          <w:sz w:val="18"/>
          <w:szCs w:val="18"/>
          <w:lang w:val="pl-PL"/>
        </w:rPr>
        <w:t>, o </w:t>
      </w:r>
      <w:r w:rsidRPr="004D2A93">
        <w:rPr>
          <w:b w:val="0"/>
          <w:caps w:val="0"/>
          <w:sz w:val="18"/>
          <w:szCs w:val="18"/>
          <w:lang w:val="pl-PL"/>
        </w:rPr>
        <w:t>których mowa w pkt 15.6. SWZ:</w:t>
      </w:r>
      <w:bookmarkEnd w:id="401"/>
      <w:bookmarkEnd w:id="402"/>
    </w:p>
    <w:p w14:paraId="44716837" w14:textId="77777777" w:rsidR="009D5335" w:rsidRDefault="001868FA" w:rsidP="00ED6BC0">
      <w:pPr>
        <w:pStyle w:val="Akapitzlist"/>
        <w:numPr>
          <w:ilvl w:val="3"/>
          <w:numId w:val="53"/>
        </w:numPr>
        <w:ind w:left="1134" w:right="-284" w:hanging="1134"/>
        <w:rPr>
          <w:sz w:val="18"/>
          <w:szCs w:val="18"/>
        </w:rPr>
      </w:pPr>
      <w:bookmarkStart w:id="403" w:name="_Toc40987363"/>
      <w:bookmarkStart w:id="404" w:name="_Toc51166279"/>
      <w:r w:rsidRPr="004D2A93">
        <w:rPr>
          <w:sz w:val="18"/>
          <w:szCs w:val="18"/>
        </w:rPr>
        <w:t>W celu wykazania spełnienia przez Wykonawcę warunkó</w:t>
      </w:r>
      <w:r w:rsidR="003B76F3" w:rsidRPr="004D2A93">
        <w:rPr>
          <w:sz w:val="18"/>
          <w:szCs w:val="18"/>
        </w:rPr>
        <w:t>w, o </w:t>
      </w:r>
      <w:r w:rsidRPr="004D2A93">
        <w:rPr>
          <w:sz w:val="18"/>
          <w:szCs w:val="18"/>
        </w:rPr>
        <w:t>których mowa w pkt 15.6.1. SWZ:</w:t>
      </w:r>
      <w:r w:rsidR="009D5335">
        <w:rPr>
          <w:sz w:val="18"/>
          <w:szCs w:val="18"/>
        </w:rPr>
        <w:t xml:space="preserve"> </w:t>
      </w:r>
    </w:p>
    <w:p w14:paraId="3AAB93F5" w14:textId="26346E1F" w:rsidR="001868FA" w:rsidRPr="004D2A93" w:rsidRDefault="009D5335" w:rsidP="009D5335">
      <w:pPr>
        <w:pStyle w:val="Akapitzlist"/>
        <w:spacing w:before="240" w:after="240"/>
        <w:ind w:left="1134" w:right="-284"/>
        <w:rPr>
          <w:sz w:val="18"/>
          <w:szCs w:val="18"/>
        </w:rPr>
      </w:pPr>
      <w:r>
        <w:rPr>
          <w:sz w:val="18"/>
          <w:szCs w:val="18"/>
        </w:rPr>
        <w:t>nie dotyczy</w:t>
      </w:r>
    </w:p>
    <w:p w14:paraId="6E91143C" w14:textId="77777777" w:rsidR="001868FA" w:rsidRDefault="001868FA" w:rsidP="00700ED3">
      <w:pPr>
        <w:pStyle w:val="Akapitzlist"/>
        <w:numPr>
          <w:ilvl w:val="3"/>
          <w:numId w:val="53"/>
        </w:numPr>
        <w:ind w:left="1134" w:hanging="1134"/>
        <w:rPr>
          <w:sz w:val="18"/>
          <w:szCs w:val="18"/>
        </w:rPr>
      </w:pPr>
      <w:r w:rsidRPr="004D2A93">
        <w:rPr>
          <w:sz w:val="18"/>
          <w:szCs w:val="18"/>
        </w:rPr>
        <w:t>W celu wykazania spełnie</w:t>
      </w:r>
      <w:r w:rsidR="003B76F3" w:rsidRPr="004D2A93">
        <w:rPr>
          <w:sz w:val="18"/>
          <w:szCs w:val="18"/>
        </w:rPr>
        <w:t>nia przez Wykonawcę warunków, o </w:t>
      </w:r>
      <w:r w:rsidRPr="004D2A93">
        <w:rPr>
          <w:sz w:val="18"/>
          <w:szCs w:val="18"/>
        </w:rPr>
        <w:t>których mowa w pkt 15.6.2. SWZ:</w:t>
      </w:r>
      <w:bookmarkEnd w:id="403"/>
      <w:bookmarkEnd w:id="404"/>
    </w:p>
    <w:p w14:paraId="5BD8C618" w14:textId="77777777" w:rsidR="009D5335" w:rsidRDefault="009D5335" w:rsidP="009D5335">
      <w:pPr>
        <w:pStyle w:val="Akapitzlist"/>
        <w:ind w:left="1134"/>
        <w:rPr>
          <w:sz w:val="18"/>
          <w:szCs w:val="18"/>
        </w:rPr>
      </w:pPr>
    </w:p>
    <w:p w14:paraId="10E72A3C" w14:textId="1BC125ED" w:rsidR="009D5335" w:rsidRPr="004D2A93" w:rsidRDefault="009D5335" w:rsidP="009D5335">
      <w:pPr>
        <w:pStyle w:val="Akapitzlist"/>
        <w:ind w:left="1134"/>
        <w:rPr>
          <w:sz w:val="18"/>
          <w:szCs w:val="18"/>
        </w:rPr>
      </w:pPr>
      <w:r>
        <w:rPr>
          <w:sz w:val="18"/>
          <w:szCs w:val="18"/>
        </w:rPr>
        <w:t xml:space="preserve">Nie dotyczy </w:t>
      </w:r>
    </w:p>
    <w:p w14:paraId="72C2FCFB" w14:textId="77777777" w:rsidR="001868FA" w:rsidRDefault="001868FA" w:rsidP="004D2A93">
      <w:pPr>
        <w:pStyle w:val="Nagwek1"/>
        <w:keepNext w:val="0"/>
        <w:keepLines w:val="0"/>
        <w:numPr>
          <w:ilvl w:val="3"/>
          <w:numId w:val="53"/>
        </w:numPr>
        <w:suppressAutoHyphens/>
        <w:spacing w:before="120" w:after="120" w:line="240" w:lineRule="auto"/>
        <w:ind w:left="1134" w:hanging="1133"/>
        <w:rPr>
          <w:b w:val="0"/>
          <w:caps w:val="0"/>
          <w:sz w:val="18"/>
          <w:szCs w:val="18"/>
          <w:lang w:val="pl-PL"/>
        </w:rPr>
      </w:pPr>
      <w:bookmarkStart w:id="405" w:name="_Toc40987367"/>
      <w:bookmarkStart w:id="406" w:name="_Toc51166283"/>
      <w:r w:rsidRPr="004D2A93">
        <w:rPr>
          <w:b w:val="0"/>
          <w:caps w:val="0"/>
          <w:sz w:val="18"/>
          <w:szCs w:val="18"/>
          <w:lang w:val="pl-PL"/>
        </w:rPr>
        <w:t>W celu wykazania spełnie</w:t>
      </w:r>
      <w:r w:rsidR="003B76F3" w:rsidRPr="004D2A93">
        <w:rPr>
          <w:b w:val="0"/>
          <w:caps w:val="0"/>
          <w:sz w:val="18"/>
          <w:szCs w:val="18"/>
          <w:lang w:val="pl-PL"/>
        </w:rPr>
        <w:t>nia przez Wykonawcę warunków, o </w:t>
      </w:r>
      <w:r w:rsidRPr="004D2A93">
        <w:rPr>
          <w:b w:val="0"/>
          <w:caps w:val="0"/>
          <w:sz w:val="18"/>
          <w:szCs w:val="18"/>
          <w:lang w:val="pl-PL"/>
        </w:rPr>
        <w:t>których mowa w pkt 15.6.3. SWZ:</w:t>
      </w:r>
      <w:bookmarkEnd w:id="405"/>
      <w:bookmarkEnd w:id="406"/>
    </w:p>
    <w:p w14:paraId="0003BB62" w14:textId="19F73CE2" w:rsidR="009D5335" w:rsidRPr="009D5335" w:rsidRDefault="009D5335" w:rsidP="009D5335">
      <w:pPr>
        <w:ind w:left="1134"/>
        <w:rPr>
          <w:lang w:eastAsia="pl-PL"/>
        </w:rPr>
      </w:pPr>
      <w:r>
        <w:rPr>
          <w:lang w:eastAsia="pl-PL"/>
        </w:rPr>
        <w:t>Nie dotyczy</w:t>
      </w:r>
    </w:p>
    <w:p w14:paraId="3DBCBB30" w14:textId="77777777" w:rsidR="001868FA" w:rsidRPr="00D77304" w:rsidRDefault="001868FA" w:rsidP="004D2A93">
      <w:pPr>
        <w:pStyle w:val="Nagwek1"/>
        <w:keepNext w:val="0"/>
        <w:keepLines w:val="0"/>
        <w:numPr>
          <w:ilvl w:val="3"/>
          <w:numId w:val="53"/>
        </w:numPr>
        <w:suppressAutoHyphens/>
        <w:spacing w:before="120" w:after="120" w:line="240" w:lineRule="auto"/>
        <w:ind w:left="1134" w:hanging="1133"/>
        <w:rPr>
          <w:b w:val="0"/>
          <w:caps w:val="0"/>
          <w:sz w:val="18"/>
          <w:szCs w:val="18"/>
          <w:lang w:val="pl-PL"/>
        </w:rPr>
      </w:pPr>
      <w:bookmarkStart w:id="407" w:name="_Toc40987371"/>
      <w:bookmarkStart w:id="408" w:name="_Toc51166287"/>
      <w:r w:rsidRPr="00D77304">
        <w:rPr>
          <w:b w:val="0"/>
          <w:caps w:val="0"/>
          <w:sz w:val="18"/>
          <w:szCs w:val="18"/>
          <w:lang w:val="pl-PL"/>
        </w:rPr>
        <w:t>W celu wykazania spełnie</w:t>
      </w:r>
      <w:r w:rsidR="003B76F3" w:rsidRPr="00D77304">
        <w:rPr>
          <w:b w:val="0"/>
          <w:caps w:val="0"/>
          <w:sz w:val="18"/>
          <w:szCs w:val="18"/>
          <w:lang w:val="pl-PL"/>
        </w:rPr>
        <w:t>nia przez Wykonawcę warunków, o </w:t>
      </w:r>
      <w:r w:rsidRPr="00D77304">
        <w:rPr>
          <w:b w:val="0"/>
          <w:caps w:val="0"/>
          <w:sz w:val="18"/>
          <w:szCs w:val="18"/>
          <w:lang w:val="pl-PL"/>
        </w:rPr>
        <w:t>których mowa w pkt 15.6.4. SWZ:</w:t>
      </w:r>
      <w:bookmarkEnd w:id="407"/>
      <w:bookmarkEnd w:id="408"/>
    </w:p>
    <w:p w14:paraId="0C6602D2" w14:textId="77777777" w:rsidR="001868FA" w:rsidRPr="00700ED3" w:rsidRDefault="001868FA" w:rsidP="00ED6BC0">
      <w:pPr>
        <w:pStyle w:val="Nagwek1"/>
        <w:keepNext w:val="0"/>
        <w:keepLines w:val="0"/>
        <w:suppressAutoHyphens/>
        <w:spacing w:before="120" w:after="120" w:line="240" w:lineRule="auto"/>
        <w:ind w:left="1135"/>
        <w:rPr>
          <w:b w:val="0"/>
          <w:caps w:val="0"/>
          <w:sz w:val="18"/>
          <w:szCs w:val="18"/>
          <w:lang w:val="pl-PL"/>
        </w:rPr>
      </w:pPr>
      <w:bookmarkStart w:id="409" w:name="_Toc40987372"/>
      <w:bookmarkStart w:id="410" w:name="_Toc51166288"/>
      <w:r w:rsidRPr="00700ED3">
        <w:rPr>
          <w:b w:val="0"/>
          <w:caps w:val="0"/>
          <w:sz w:val="18"/>
          <w:szCs w:val="18"/>
          <w:lang w:val="pl-PL"/>
        </w:rPr>
        <w:t>np.:</w:t>
      </w:r>
      <w:bookmarkEnd w:id="409"/>
      <w:bookmarkEnd w:id="410"/>
    </w:p>
    <w:p w14:paraId="4086F8B9" w14:textId="42B0FB63" w:rsidR="001868FA" w:rsidRPr="00700ED3" w:rsidRDefault="001868FA" w:rsidP="00ED6BC0">
      <w:pPr>
        <w:pStyle w:val="Nagwek1"/>
        <w:keepNext w:val="0"/>
        <w:keepLines w:val="0"/>
        <w:numPr>
          <w:ilvl w:val="0"/>
          <w:numId w:val="66"/>
        </w:numPr>
        <w:suppressAutoHyphens/>
        <w:spacing w:before="120" w:after="120" w:line="240" w:lineRule="auto"/>
        <w:ind w:left="1418" w:hanging="284"/>
        <w:rPr>
          <w:b w:val="0"/>
          <w:caps w:val="0"/>
          <w:sz w:val="18"/>
          <w:szCs w:val="18"/>
          <w:lang w:val="pl-PL"/>
        </w:rPr>
      </w:pPr>
      <w:bookmarkStart w:id="411" w:name="_Hlk212707650"/>
      <w:bookmarkStart w:id="412" w:name="_Toc40987373"/>
      <w:bookmarkStart w:id="413" w:name="_Toc51166289"/>
      <w:r w:rsidRPr="00700ED3">
        <w:rPr>
          <w:b w:val="0"/>
          <w:caps w:val="0"/>
          <w:sz w:val="18"/>
          <w:szCs w:val="18"/>
          <w:lang w:val="pl-PL" w:bidi="pl-PL"/>
        </w:rPr>
        <w:t xml:space="preserve">wykazu usług wykonanych, w okresie ostatnich 3 lat przed upływem terminu składania ofert, a jeżeli okres prowadzenia działalności jest krótszy – w tym okresie, wraz z podaniem ich wartości, przedmiotu, dat wykonania i podmiotów, na rzecz których zostały wykonane, </w:t>
      </w:r>
      <w:r w:rsidRPr="00BB0FE7">
        <w:rPr>
          <w:b w:val="0"/>
          <w:caps w:val="0"/>
          <w:sz w:val="18"/>
          <w:szCs w:val="18"/>
          <w:u w:val="single"/>
          <w:lang w:val="pl-PL" w:bidi="pl-PL"/>
        </w:rPr>
        <w:t>oraz załączeniem dowodów określających czy zostały wykonane należycie,</w:t>
      </w:r>
      <w:r w:rsidRPr="00700ED3">
        <w:rPr>
          <w:b w:val="0"/>
          <w:caps w:val="0"/>
          <w:sz w:val="18"/>
          <w:szCs w:val="18"/>
          <w:lang w:val="pl-PL" w:bidi="pl-PL"/>
        </w:rPr>
        <w:t xml:space="preserve"> przy czym dowodami, o których mowa, są referencje bądź inne dokumenty sporządzone przez podmiot, na rzecz którego zostały wykonane, a jeżeli Wykonawca z przyczyn niezależnych od niego nie jest w stanie uzyskać tych dokumentów – oświadczenie Wykonawcy;</w:t>
      </w:r>
      <w:r w:rsidRPr="00700ED3">
        <w:rPr>
          <w:b w:val="0"/>
          <w:caps w:val="0"/>
          <w:sz w:val="18"/>
          <w:szCs w:val="18"/>
          <w:lang w:val="pl-PL"/>
        </w:rPr>
        <w:t xml:space="preserve">. </w:t>
      </w:r>
      <w:r w:rsidRPr="00BB0FE7">
        <w:rPr>
          <w:b w:val="0"/>
          <w:caps w:val="0"/>
          <w:sz w:val="18"/>
          <w:szCs w:val="18"/>
          <w:u w:val="single"/>
          <w:lang w:val="pl-PL"/>
        </w:rPr>
        <w:t xml:space="preserve">Wzór wykazu stanowi załącznik nr </w:t>
      </w:r>
      <w:r w:rsidR="001D640F" w:rsidRPr="00BB0FE7">
        <w:rPr>
          <w:b w:val="0"/>
          <w:caps w:val="0"/>
          <w:sz w:val="18"/>
          <w:szCs w:val="18"/>
          <w:u w:val="single"/>
          <w:lang w:val="pl-PL"/>
        </w:rPr>
        <w:t xml:space="preserve">10 </w:t>
      </w:r>
      <w:r w:rsidRPr="00BB0FE7">
        <w:rPr>
          <w:b w:val="0"/>
          <w:caps w:val="0"/>
          <w:sz w:val="18"/>
          <w:szCs w:val="18"/>
          <w:u w:val="single"/>
          <w:lang w:val="pl-PL"/>
        </w:rPr>
        <w:t>do SWZ;</w:t>
      </w:r>
      <w:bookmarkEnd w:id="411"/>
      <w:r w:rsidRPr="00700ED3">
        <w:rPr>
          <w:b w:val="0"/>
          <w:caps w:val="0"/>
          <w:sz w:val="18"/>
          <w:szCs w:val="18"/>
          <w:lang w:val="pl-PL"/>
        </w:rPr>
        <w:t xml:space="preserve"> </w:t>
      </w:r>
      <w:bookmarkEnd w:id="412"/>
      <w:bookmarkEnd w:id="413"/>
      <w:r w:rsidRPr="00700ED3">
        <w:rPr>
          <w:b w:val="0"/>
          <w:caps w:val="0"/>
          <w:sz w:val="18"/>
          <w:szCs w:val="18"/>
          <w:lang w:val="pl-PL"/>
        </w:rPr>
        <w:t xml:space="preserve"> </w:t>
      </w:r>
    </w:p>
    <w:p w14:paraId="1C5C9812"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14" w:name="_Toc40987377"/>
      <w:bookmarkStart w:id="415" w:name="_Toc51166293"/>
      <w:r w:rsidRPr="004D2A93">
        <w:rPr>
          <w:b w:val="0"/>
          <w:caps w:val="0"/>
          <w:sz w:val="18"/>
          <w:szCs w:val="18"/>
          <w:lang w:val="pl-PL"/>
        </w:rPr>
        <w:t>Jeżeli Wykonawca ma siedzibę lub miejsce zamieszkania poza granicami Rzeczypospolitej Polskiej, zamiast:</w:t>
      </w:r>
      <w:bookmarkEnd w:id="414"/>
      <w:bookmarkEnd w:id="415"/>
    </w:p>
    <w:p w14:paraId="2742BACA" w14:textId="06175E28" w:rsidR="001868FA" w:rsidRPr="004D2A93" w:rsidRDefault="001868FA" w:rsidP="00ED6BC0">
      <w:pPr>
        <w:pStyle w:val="Akapitzlist"/>
        <w:numPr>
          <w:ilvl w:val="2"/>
          <w:numId w:val="53"/>
        </w:numPr>
        <w:ind w:left="1134" w:hanging="1134"/>
        <w:rPr>
          <w:sz w:val="18"/>
          <w:szCs w:val="18"/>
        </w:rPr>
      </w:pPr>
      <w:bookmarkStart w:id="416" w:name="_Toc40987379"/>
      <w:bookmarkStart w:id="417" w:name="_Toc51166295"/>
      <w:r w:rsidRPr="004D2A93">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4D2A93">
        <w:rPr>
          <w:sz w:val="18"/>
          <w:szCs w:val="18"/>
        </w:rPr>
        <w:t xml:space="preserve"> lub miejsce zamieszkania ma osoba, której dotyczy informacja albo dokument</w:t>
      </w:r>
      <w:r w:rsidRPr="004D2A93">
        <w:rPr>
          <w:sz w:val="18"/>
          <w:szCs w:val="18"/>
        </w:rPr>
        <w:t>, w zakresie określonym w art. 108 ust. 1 pkt 1, 2 i 4, z zastrzeżeniem art. 393 ust. 4) Ustawy PZP.</w:t>
      </w:r>
    </w:p>
    <w:p w14:paraId="46049F77" w14:textId="5E52BCB3" w:rsidR="001868FA" w:rsidRPr="009D5335" w:rsidRDefault="009D5335" w:rsidP="00ED6BC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sidRPr="009D5335">
        <w:rPr>
          <w:b w:val="0"/>
          <w:caps w:val="0"/>
          <w:sz w:val="18"/>
          <w:szCs w:val="18"/>
          <w:lang w:val="pl-PL"/>
        </w:rPr>
        <w:t xml:space="preserve">Nie dotyczy. </w:t>
      </w:r>
    </w:p>
    <w:p w14:paraId="3A666808" w14:textId="77777777" w:rsidR="001868FA" w:rsidRPr="004D2A93" w:rsidRDefault="001868FA" w:rsidP="00ED6BC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4D2A93">
        <w:rPr>
          <w:b w:val="0"/>
          <w:caps w:val="0"/>
          <w:sz w:val="18"/>
          <w:szCs w:val="18"/>
          <w:lang w:val="pl-PL"/>
        </w:rPr>
        <w:t>ajowego Rejestru Sądowego lub z </w:t>
      </w:r>
      <w:r w:rsidRPr="004D2A93">
        <w:rPr>
          <w:b w:val="0"/>
          <w:caps w:val="0"/>
          <w:sz w:val="18"/>
          <w:szCs w:val="18"/>
          <w:lang w:val="pl-PL"/>
        </w:rPr>
        <w:t>Centralnej Ewidencji i Informacji o Działalności</w:t>
      </w:r>
      <w:r w:rsidR="003B76F3" w:rsidRPr="004D2A93">
        <w:rPr>
          <w:b w:val="0"/>
          <w:caps w:val="0"/>
          <w:sz w:val="18"/>
          <w:szCs w:val="18"/>
          <w:lang w:val="pl-PL"/>
        </w:rPr>
        <w:t xml:space="preserve"> Gospodarczej, o których mowa w </w:t>
      </w:r>
      <w:r w:rsidRPr="004D2A93">
        <w:rPr>
          <w:b w:val="0"/>
          <w:caps w:val="0"/>
          <w:sz w:val="18"/>
          <w:szCs w:val="18"/>
          <w:lang w:val="pl-PL"/>
        </w:rPr>
        <w:t>pkt. 17.6.1 lit. f) SWZ - składa dokument lub dokumenty wystawione w kraju, w którym Wykonawca ma siedzibę lub miejsce zamieszkania, potwierdzające odpowiednio, że:</w:t>
      </w:r>
      <w:bookmarkEnd w:id="416"/>
      <w:bookmarkEnd w:id="417"/>
    </w:p>
    <w:p w14:paraId="05B1BF8B" w14:textId="77777777" w:rsidR="001868FA" w:rsidRPr="004D2A93" w:rsidRDefault="001868FA" w:rsidP="00ED6BC0">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418" w:name="_Toc40987380"/>
      <w:bookmarkStart w:id="419" w:name="_Toc51166296"/>
      <w:r w:rsidRPr="004D2A93">
        <w:rPr>
          <w:b w:val="0"/>
          <w:caps w:val="0"/>
          <w:sz w:val="18"/>
          <w:szCs w:val="18"/>
          <w:lang w:val="pl-PL"/>
        </w:rPr>
        <w:t>nie naruszył obowiązków dotyczących płatności podatków, opłat, lub składek na ubezpieczenie społeczne lub zdrowotne;</w:t>
      </w:r>
      <w:bookmarkEnd w:id="418"/>
      <w:bookmarkEnd w:id="419"/>
    </w:p>
    <w:p w14:paraId="0F0DF9A9" w14:textId="77777777" w:rsidR="001868FA" w:rsidRPr="004D2A93" w:rsidRDefault="001868FA" w:rsidP="00ED6BC0">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420" w:name="_Toc40987381"/>
      <w:bookmarkStart w:id="421" w:name="_Toc51166297"/>
      <w:r w:rsidRPr="004D2A93">
        <w:rPr>
          <w:b w:val="0"/>
          <w:caps w:val="0"/>
          <w:sz w:val="18"/>
          <w:szCs w:val="18"/>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sidRPr="004D2A93">
        <w:rPr>
          <w:b w:val="0"/>
          <w:caps w:val="0"/>
          <w:sz w:val="18"/>
          <w:szCs w:val="18"/>
          <w:lang w:val="pl-PL"/>
        </w:rPr>
        <w:t>obnej procedury przewidzianej w </w:t>
      </w:r>
      <w:r w:rsidRPr="004D2A93">
        <w:rPr>
          <w:b w:val="0"/>
          <w:caps w:val="0"/>
          <w:sz w:val="18"/>
          <w:szCs w:val="18"/>
          <w:lang w:val="pl-PL"/>
        </w:rPr>
        <w:t>przepisach miejsca wszczęcia tej procedury.</w:t>
      </w:r>
      <w:bookmarkEnd w:id="420"/>
      <w:bookmarkEnd w:id="421"/>
    </w:p>
    <w:p w14:paraId="262F8AC8" w14:textId="589FDB48"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2" w:name="_Toc40987382"/>
      <w:bookmarkStart w:id="423" w:name="_Toc51166298"/>
      <w:r w:rsidRPr="004D2A93">
        <w:rPr>
          <w:b w:val="0"/>
          <w:caps w:val="0"/>
          <w:sz w:val="18"/>
          <w:szCs w:val="18"/>
          <w:lang w:val="pl-PL"/>
        </w:rPr>
        <w:t>Dokument, o którym mowa w pkt 17.7.1. SWZ, powinien być wystawiony nie wcześniej niż</w:t>
      </w:r>
      <w:r w:rsidRPr="004D2A93">
        <w:rPr>
          <w:caps w:val="0"/>
          <w:sz w:val="18"/>
          <w:szCs w:val="18"/>
          <w:lang w:val="pl-PL"/>
        </w:rPr>
        <w:t xml:space="preserve"> 6 miesięcy</w:t>
      </w:r>
      <w:r w:rsidRPr="004D2A93">
        <w:rPr>
          <w:b w:val="0"/>
          <w:caps w:val="0"/>
          <w:sz w:val="18"/>
          <w:szCs w:val="18"/>
          <w:lang w:val="pl-PL"/>
        </w:rPr>
        <w:t xml:space="preserve"> przed jego złożeniem. Dokumenty, o których mowa w pkt 17.7.3 SWZ, powinny być wystawione nie wcześniej niż </w:t>
      </w:r>
      <w:r w:rsidRPr="004D2A93">
        <w:rPr>
          <w:caps w:val="0"/>
          <w:sz w:val="18"/>
          <w:szCs w:val="18"/>
          <w:lang w:val="pl-PL"/>
        </w:rPr>
        <w:t>3 miesiące</w:t>
      </w:r>
      <w:r w:rsidRPr="004D2A93">
        <w:rPr>
          <w:b w:val="0"/>
          <w:caps w:val="0"/>
          <w:sz w:val="18"/>
          <w:szCs w:val="18"/>
          <w:lang w:val="pl-PL"/>
        </w:rPr>
        <w:t xml:space="preserve"> przed ich złożeniem.</w:t>
      </w:r>
      <w:bookmarkEnd w:id="422"/>
      <w:bookmarkEnd w:id="423"/>
    </w:p>
    <w:p w14:paraId="08EBF1F4" w14:textId="2A08361A"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4" w:name="_Toc40987383"/>
      <w:bookmarkStart w:id="425" w:name="_Toc51166299"/>
      <w:r w:rsidRPr="004D2A93">
        <w:rPr>
          <w:b w:val="0"/>
          <w:caps w:val="0"/>
          <w:sz w:val="18"/>
          <w:szCs w:val="18"/>
          <w:lang w:val="pl-PL"/>
        </w:rPr>
        <w:t>Jeżeli w kraju, w którym Wykonawca ma siedzibę lub miejsce zamieszkania</w:t>
      </w:r>
      <w:r w:rsidR="00241C63" w:rsidRPr="004D2A93">
        <w:rPr>
          <w:b w:val="0"/>
          <w:caps w:val="0"/>
          <w:sz w:val="18"/>
          <w:szCs w:val="18"/>
          <w:lang w:val="pl-PL"/>
        </w:rPr>
        <w:t xml:space="preserve"> lub miejsce zamieszkania ma osoba, której dokument dotyczy</w:t>
      </w:r>
      <w:r w:rsidRPr="004D2A93">
        <w:rPr>
          <w:b w:val="0"/>
          <w:caps w:val="0"/>
          <w:sz w:val="18"/>
          <w:szCs w:val="18"/>
          <w:lang w:val="pl-PL"/>
        </w:rPr>
        <w:t xml:space="preserve">, nie wydaje się dokumentów, o których mowa w pkt 17.7. SWZ, lub gdy dokumenty te nie odnoszą się do wszystkich przypadków, o których mowa w art. 108 ust. 1 pkt 1, 2 i 4, art. 109 ust. 1 pkt 1 Ustawy PZP zastępuje się je odpowiednio </w:t>
      </w:r>
      <w:r w:rsidRPr="004D2A93">
        <w:rPr>
          <w:b w:val="0"/>
          <w:caps w:val="0"/>
          <w:sz w:val="18"/>
          <w:szCs w:val="18"/>
          <w:lang w:val="pl-PL"/>
        </w:rPr>
        <w:lastRenderedPageBreak/>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sidRPr="004D2A93">
        <w:rPr>
          <w:b w:val="0"/>
          <w:caps w:val="0"/>
          <w:sz w:val="18"/>
          <w:szCs w:val="18"/>
          <w:lang w:val="pl-PL"/>
        </w:rPr>
        <w:t xml:space="preserve">lub miejsce zamieszkania ma osoba, której dokument miał dotyczyć, </w:t>
      </w:r>
      <w:r w:rsidRPr="004D2A93">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4D2A93">
        <w:rPr>
          <w:b w:val="0"/>
          <w:caps w:val="0"/>
          <w:sz w:val="18"/>
          <w:szCs w:val="18"/>
          <w:lang w:val="pl-PL"/>
        </w:rPr>
        <w:t xml:space="preserve"> lub miejsce zamieszkania osoby, której dokument miał dotyczyć</w:t>
      </w:r>
      <w:r w:rsidRPr="004D2A93">
        <w:rPr>
          <w:b w:val="0"/>
          <w:caps w:val="0"/>
          <w:sz w:val="18"/>
          <w:szCs w:val="18"/>
          <w:lang w:val="pl-PL"/>
        </w:rPr>
        <w:t>. Regulację pkt 17.8. SWZ stosuje się odpowiednio.</w:t>
      </w:r>
      <w:bookmarkEnd w:id="424"/>
      <w:bookmarkEnd w:id="425"/>
    </w:p>
    <w:p w14:paraId="5EADC234"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26" w:name="_Toc40987386"/>
      <w:bookmarkStart w:id="427" w:name="_Toc51166302"/>
      <w:r w:rsidRPr="004D2A93">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26"/>
      <w:bookmarkEnd w:id="427"/>
    </w:p>
    <w:p w14:paraId="4B00374E"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 przypadku wskazania przez Wykonawcę Podmiotowych środków dowodowych, o których mowa</w:t>
      </w:r>
      <w:r w:rsidR="00DF3A97" w:rsidRPr="004D2A93">
        <w:rPr>
          <w:b w:val="0"/>
          <w:caps w:val="0"/>
          <w:sz w:val="18"/>
          <w:szCs w:val="18"/>
          <w:lang w:val="pl-PL"/>
        </w:rPr>
        <w:t xml:space="preserve"> </w:t>
      </w:r>
      <w:r w:rsidRPr="004D2A93">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4D2A93">
        <w:rPr>
          <w:b w:val="0"/>
          <w:caps w:val="0"/>
          <w:sz w:val="18"/>
          <w:szCs w:val="18"/>
          <w:lang w:val="pl-PL"/>
        </w:rPr>
        <w:t>a potwierdzi ich prawidłowość i </w:t>
      </w:r>
      <w:r w:rsidRPr="004D2A93">
        <w:rPr>
          <w:b w:val="0"/>
          <w:caps w:val="0"/>
          <w:sz w:val="18"/>
          <w:szCs w:val="18"/>
          <w:lang w:val="pl-PL"/>
        </w:rPr>
        <w:t>aktualność.</w:t>
      </w:r>
      <w:bookmarkStart w:id="428" w:name="_Toc40987390"/>
      <w:bookmarkStart w:id="429" w:name="_Toc51166306"/>
    </w:p>
    <w:p w14:paraId="2E5968D6" w14:textId="29290B73" w:rsidR="001868FA" w:rsidRPr="004D2A93" w:rsidRDefault="001868FA" w:rsidP="00ED6BC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Zamawiający przewiduje możliwość złożenia przez Wykonawcę w formularzu JEDZ ogólnego oświadczenia</w:t>
      </w:r>
      <w:r w:rsidR="00DF3A97" w:rsidRPr="004D2A93">
        <w:rPr>
          <w:b w:val="0"/>
          <w:caps w:val="0"/>
          <w:sz w:val="18"/>
          <w:szCs w:val="18"/>
          <w:lang w:val="pl-PL"/>
        </w:rPr>
        <w:t xml:space="preserve"> </w:t>
      </w:r>
      <w:r w:rsidRPr="004D2A93">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28"/>
      <w:bookmarkEnd w:id="429"/>
    </w:p>
    <w:p w14:paraId="22BE9366" w14:textId="77777777" w:rsidR="001868FA" w:rsidRPr="004D2A93" w:rsidRDefault="001868FA" w:rsidP="00ED6BC0">
      <w:pPr>
        <w:ind w:left="1134"/>
        <w:rPr>
          <w:rFonts w:ascii="Verdana" w:hAnsi="Verdana"/>
          <w:sz w:val="18"/>
          <w:szCs w:val="18"/>
          <w:highlight w:val="cyan"/>
        </w:rPr>
      </w:pPr>
      <w:r w:rsidRPr="004D2A93">
        <w:rPr>
          <w:rFonts w:ascii="Verdana" w:hAnsi="Verdana"/>
          <w:b/>
          <w:sz w:val="18"/>
          <w:szCs w:val="18"/>
        </w:rPr>
        <w:t>PRZEDMIOTOWE ŚRODKI DOWODOWE</w:t>
      </w:r>
    </w:p>
    <w:p w14:paraId="04297571" w14:textId="29BFFAF5" w:rsidR="001868FA" w:rsidRPr="00700ED3" w:rsidRDefault="00DE0376"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30" w:name="_Toc404679040"/>
      <w:bookmarkStart w:id="431" w:name="_Toc360717307"/>
      <w:bookmarkStart w:id="432" w:name="_Toc462325348"/>
      <w:bookmarkStart w:id="433" w:name="_Toc40987391"/>
      <w:bookmarkStart w:id="434" w:name="_Toc51166307"/>
      <w:r w:rsidRPr="00700ED3">
        <w:rPr>
          <w:b w:val="0"/>
          <w:caps w:val="0"/>
          <w:sz w:val="18"/>
          <w:szCs w:val="18"/>
          <w:lang w:val="pl-PL"/>
        </w:rPr>
        <w:t xml:space="preserve">Nie dotyczy. </w:t>
      </w:r>
      <w:bookmarkEnd w:id="430"/>
      <w:bookmarkEnd w:id="431"/>
      <w:bookmarkEnd w:id="432"/>
      <w:bookmarkEnd w:id="433"/>
      <w:bookmarkEnd w:id="434"/>
    </w:p>
    <w:p w14:paraId="002F7C7D" w14:textId="66A66DFC" w:rsidR="001868FA" w:rsidRPr="009D5335" w:rsidRDefault="00697284"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38C786A7" w14:textId="76DCF199" w:rsidR="001868FA" w:rsidRPr="009D5335" w:rsidRDefault="00697284"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598573D5" w14:textId="5980710E" w:rsidR="001868FA" w:rsidRPr="009D5335" w:rsidRDefault="00697284"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6FB99F52" w14:textId="548025B7" w:rsidR="001868FA" w:rsidRPr="009D5335" w:rsidRDefault="00697284"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18F4770A" w14:textId="77777777" w:rsidR="001868FA" w:rsidRPr="004D2A93" w:rsidRDefault="001868FA" w:rsidP="00A37000">
      <w:pPr>
        <w:ind w:left="1134"/>
        <w:rPr>
          <w:rFonts w:ascii="Verdana" w:hAnsi="Verdana"/>
          <w:b/>
          <w:caps/>
          <w:sz w:val="18"/>
          <w:szCs w:val="18"/>
          <w:highlight w:val="cyan"/>
        </w:rPr>
      </w:pPr>
      <w:r w:rsidRPr="004D2A93">
        <w:rPr>
          <w:rFonts w:ascii="Verdana" w:hAnsi="Verdana"/>
          <w:b/>
          <w:sz w:val="18"/>
          <w:szCs w:val="18"/>
        </w:rPr>
        <w:t>FORMA PODMIOTOWYCH I PRZEDMIOTOWYCH ŚRODKÓW DOWODOWYCH</w:t>
      </w:r>
    </w:p>
    <w:p w14:paraId="75877C44"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35" w:name="_Toc40987402"/>
      <w:bookmarkStart w:id="436" w:name="_Toc51166314"/>
      <w:r w:rsidRPr="004D2A93">
        <w:rPr>
          <w:b w:val="0"/>
          <w:caps w:val="0"/>
          <w:sz w:val="18"/>
          <w:szCs w:val="18"/>
          <w:lang w:val="pl-PL"/>
        </w:rPr>
        <w:t>Forma dokumentów i oświadczeń:</w:t>
      </w:r>
      <w:bookmarkEnd w:id="435"/>
      <w:bookmarkEnd w:id="436"/>
    </w:p>
    <w:p w14:paraId="69B74166" w14:textId="38F884FC"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437" w:name="_Toc40987403"/>
      <w:bookmarkStart w:id="438" w:name="_Toc51166315"/>
      <w:r w:rsidRPr="004D2A93">
        <w:rPr>
          <w:b w:val="0"/>
          <w:caps w:val="0"/>
          <w:sz w:val="18"/>
          <w:szCs w:val="18"/>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39" w:name="_Toc40987405"/>
      <w:r w:rsidRPr="004D2A93">
        <w:rPr>
          <w:b w:val="0"/>
          <w:caps w:val="0"/>
          <w:sz w:val="18"/>
          <w:szCs w:val="18"/>
          <w:lang w:val="pl-PL"/>
        </w:rPr>
        <w:t>.</w:t>
      </w:r>
      <w:bookmarkStart w:id="440" w:name="_Toc40987404"/>
      <w:bookmarkEnd w:id="437"/>
      <w:bookmarkEnd w:id="438"/>
      <w:bookmarkEnd w:id="439"/>
    </w:p>
    <w:p w14:paraId="3654DA45" w14:textId="77777777" w:rsidR="001868FA" w:rsidRPr="004D2A93" w:rsidRDefault="001868FA" w:rsidP="00A37000">
      <w:pPr>
        <w:pStyle w:val="Nagwek1"/>
        <w:keepNext w:val="0"/>
        <w:keepLines w:val="0"/>
        <w:widowControl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Dopuszcza się by Podmiotowe środki dowodowe, Przedmiotowe środki dowodowe, Zobowiązanie podmiotu udostęp</w:t>
      </w:r>
      <w:r w:rsidR="003B76F3" w:rsidRPr="004D2A93">
        <w:rPr>
          <w:b w:val="0"/>
          <w:caps w:val="0"/>
          <w:sz w:val="18"/>
          <w:szCs w:val="18"/>
          <w:lang w:val="pl-PL"/>
        </w:rPr>
        <w:t>niającego lub pełnomocnictwo, o </w:t>
      </w:r>
      <w:r w:rsidRPr="004D2A93">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4D2A93" w:rsidRDefault="001868FA" w:rsidP="00A37000">
      <w:pPr>
        <w:pStyle w:val="Nagwek1"/>
        <w:keepNext w:val="0"/>
        <w:keepLines w:val="0"/>
        <w:widowControl w:val="0"/>
        <w:numPr>
          <w:ilvl w:val="2"/>
          <w:numId w:val="53"/>
        </w:numPr>
        <w:suppressAutoHyphens/>
        <w:spacing w:before="120" w:after="120" w:line="240" w:lineRule="auto"/>
        <w:ind w:left="1134" w:hanging="1134"/>
        <w:rPr>
          <w:b w:val="0"/>
          <w:caps w:val="0"/>
          <w:sz w:val="18"/>
          <w:szCs w:val="18"/>
          <w:lang w:val="pl-PL"/>
        </w:rPr>
      </w:pPr>
      <w:bookmarkStart w:id="441" w:name="_Toc40987406"/>
      <w:bookmarkStart w:id="442" w:name="_Toc51166317"/>
      <w:bookmarkEnd w:id="440"/>
      <w:r w:rsidRPr="004D2A93">
        <w:rPr>
          <w:b w:val="0"/>
          <w:caps w:val="0"/>
          <w:sz w:val="18"/>
          <w:szCs w:val="18"/>
          <w:lang w:val="pl-PL"/>
        </w:rPr>
        <w:t xml:space="preserve">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w:t>
      </w:r>
      <w:r w:rsidRPr="004D2A93">
        <w:rPr>
          <w:b w:val="0"/>
          <w:caps w:val="0"/>
          <w:sz w:val="18"/>
          <w:szCs w:val="18"/>
          <w:lang w:val="pl-PL"/>
        </w:rPr>
        <w:lastRenderedPageBreak/>
        <w:t>(Dz.U. z 2020 r. poz. 2452) dokonuje notariusz lub w przypadku:</w:t>
      </w:r>
    </w:p>
    <w:p w14:paraId="55B7E230"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Przedmiotowego środka dowodowego, Oświadczenia, o którym mowa w pkt. 20.4.6 SWZ, lub Zobowiązania podmiotu udostępniającego zasoby – odpowiednio Wykonawca lub Wyko</w:t>
      </w:r>
      <w:r w:rsidR="003B76F3" w:rsidRPr="004D2A93">
        <w:rPr>
          <w:b w:val="0"/>
          <w:caps w:val="0"/>
          <w:sz w:val="18"/>
          <w:szCs w:val="18"/>
          <w:lang w:val="pl-PL"/>
        </w:rPr>
        <w:t>nawca wspólnie ubiegający się o </w:t>
      </w:r>
      <w:r w:rsidRPr="004D2A93">
        <w:rPr>
          <w:b w:val="0"/>
          <w:caps w:val="0"/>
          <w:sz w:val="18"/>
          <w:szCs w:val="18"/>
          <w:lang w:val="pl-PL"/>
        </w:rPr>
        <w:t>udzielenie zamówienia;</w:t>
      </w:r>
    </w:p>
    <w:p w14:paraId="19051D6A" w14:textId="77777777" w:rsidR="001868FA" w:rsidRPr="004D2A93" w:rsidRDefault="001868FA" w:rsidP="00A37000">
      <w:pPr>
        <w:pStyle w:val="Nagwek1"/>
        <w:keepNext w:val="0"/>
        <w:keepLines w:val="0"/>
        <w:widowControl w:val="0"/>
        <w:numPr>
          <w:ilvl w:val="2"/>
          <w:numId w:val="75"/>
        </w:numPr>
        <w:suppressAutoHyphens/>
        <w:spacing w:before="120" w:after="120" w:line="240" w:lineRule="auto"/>
        <w:ind w:left="1418" w:hanging="283"/>
        <w:rPr>
          <w:b w:val="0"/>
          <w:caps w:val="0"/>
          <w:sz w:val="18"/>
          <w:szCs w:val="18"/>
          <w:lang w:val="pl-PL"/>
        </w:rPr>
      </w:pPr>
      <w:r w:rsidRPr="004D2A93">
        <w:rPr>
          <w:b w:val="0"/>
          <w:caps w:val="0"/>
          <w:sz w:val="18"/>
          <w:szCs w:val="18"/>
          <w:lang w:val="pl-PL"/>
        </w:rPr>
        <w:t>pełnomocnictwa, o którym w mowa w pkt 16.3., 20.4.2 i 20.4.3. SWZ – mocodawca.</w:t>
      </w:r>
    </w:p>
    <w:p w14:paraId="744630F7" w14:textId="77777777"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sidRPr="004D2A93">
        <w:rPr>
          <w:b w:val="0"/>
          <w:caps w:val="0"/>
          <w:sz w:val="18"/>
          <w:szCs w:val="18"/>
          <w:lang w:val="pl-PL"/>
        </w:rPr>
        <w:t>Wszelkie dokumenty sporządzone w ję</w:t>
      </w:r>
      <w:r w:rsidR="003B76F3" w:rsidRPr="004D2A93">
        <w:rPr>
          <w:b w:val="0"/>
          <w:caps w:val="0"/>
          <w:sz w:val="18"/>
          <w:szCs w:val="18"/>
          <w:lang w:val="pl-PL"/>
        </w:rPr>
        <w:t>zyku obcym należy złożyć wraz z </w:t>
      </w:r>
      <w:r w:rsidRPr="004D2A93">
        <w:rPr>
          <w:b w:val="0"/>
          <w:caps w:val="0"/>
          <w:sz w:val="18"/>
          <w:szCs w:val="18"/>
          <w:lang w:val="pl-PL"/>
        </w:rPr>
        <w:t>tłumaczeniem na język polski.</w:t>
      </w:r>
      <w:bookmarkStart w:id="443" w:name="_Toc40987407"/>
      <w:bookmarkEnd w:id="441"/>
      <w:bookmarkEnd w:id="442"/>
    </w:p>
    <w:p w14:paraId="43D15C2E" w14:textId="77777777" w:rsidR="001868FA" w:rsidRPr="004D2A93" w:rsidRDefault="001868FA" w:rsidP="00A37000">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444" w:name="_Toc51166318"/>
      <w:r w:rsidRPr="004D2A93">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45" w:name="_Toc40987408"/>
      <w:bookmarkStart w:id="446" w:name="_Toc51166319"/>
      <w:bookmarkEnd w:id="443"/>
      <w:bookmarkEnd w:id="444"/>
      <w:r w:rsidRPr="004D2A93">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45"/>
      <w:bookmarkEnd w:id="446"/>
    </w:p>
    <w:p w14:paraId="5505A6ED" w14:textId="77777777" w:rsidR="001868FA" w:rsidRPr="004D2A93" w:rsidRDefault="001868FA" w:rsidP="00A37000">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447" w:name="_Toc528334636"/>
      <w:r w:rsidRPr="004D2A93">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4D2A93">
        <w:rPr>
          <w:b w:val="0"/>
          <w:caps w:val="0"/>
          <w:sz w:val="18"/>
          <w:szCs w:val="18"/>
          <w:lang w:val="pl-PL"/>
        </w:rPr>
        <w:t>elektronicznej w postępowaniu o </w:t>
      </w:r>
      <w:r w:rsidRPr="004D2A93">
        <w:rPr>
          <w:b w:val="0"/>
          <w:caps w:val="0"/>
          <w:sz w:val="18"/>
          <w:szCs w:val="18"/>
          <w:lang w:val="pl-PL"/>
        </w:rPr>
        <w:t>udzielenie zamówienia publicznego lub konkursie (Dz.U. z 2020 r. poz. 2452).</w:t>
      </w:r>
    </w:p>
    <w:p w14:paraId="54E1BAC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48" w:name="_Toc40987411"/>
      <w:bookmarkStart w:id="449" w:name="_Toc51166322"/>
      <w:bookmarkEnd w:id="447"/>
      <w:r w:rsidRPr="004D2A93">
        <w:rPr>
          <w:rFonts w:ascii="Trebuchet MS" w:hAnsi="Trebuchet MS"/>
          <w:b w:val="0"/>
          <w:caps w:val="0"/>
          <w:color w:val="1A7466"/>
          <w:sz w:val="32"/>
          <w:szCs w:val="32"/>
          <w:lang w:val="pl-PL"/>
        </w:rPr>
        <w:t>WYMAGANIA DOTYCZĄCE WADIUM</w:t>
      </w:r>
      <w:bookmarkEnd w:id="448"/>
      <w:bookmarkEnd w:id="449"/>
    </w:p>
    <w:p w14:paraId="72C70E40" w14:textId="26548479" w:rsidR="001868FA" w:rsidRPr="009D5335" w:rsidRDefault="001868FA" w:rsidP="00A37000">
      <w:pPr>
        <w:pStyle w:val="Nagwek1"/>
        <w:keepNext w:val="0"/>
        <w:keepLines w:val="0"/>
        <w:numPr>
          <w:ilvl w:val="1"/>
          <w:numId w:val="55"/>
        </w:numPr>
        <w:suppressAutoHyphens/>
        <w:spacing w:before="120" w:after="120" w:line="240" w:lineRule="auto"/>
        <w:ind w:left="1134" w:hanging="1134"/>
        <w:rPr>
          <w:b w:val="0"/>
          <w:caps w:val="0"/>
          <w:sz w:val="18"/>
          <w:szCs w:val="18"/>
          <w:lang w:val="pl-PL"/>
        </w:rPr>
      </w:pPr>
      <w:bookmarkStart w:id="450" w:name="_Toc40987412"/>
      <w:bookmarkStart w:id="451" w:name="_Toc51166323"/>
      <w:r w:rsidRPr="00700ED3">
        <w:rPr>
          <w:b w:val="0"/>
          <w:caps w:val="0"/>
          <w:sz w:val="18"/>
          <w:szCs w:val="18"/>
          <w:lang w:val="pl-PL"/>
        </w:rPr>
        <w:t xml:space="preserve">Zamawiający </w:t>
      </w:r>
      <w:r w:rsidRPr="00700ED3">
        <w:rPr>
          <w:caps w:val="0"/>
          <w:sz w:val="18"/>
          <w:szCs w:val="18"/>
          <w:lang w:val="pl-PL"/>
        </w:rPr>
        <w:t>odstępuje od żądania wadium</w:t>
      </w:r>
      <w:r w:rsidRPr="00700ED3">
        <w:rPr>
          <w:b w:val="0"/>
          <w:caps w:val="0"/>
          <w:sz w:val="18"/>
          <w:szCs w:val="18"/>
          <w:lang w:val="pl-PL"/>
        </w:rPr>
        <w:t xml:space="preserve"> w niniejszym Postępowaniu. </w:t>
      </w:r>
      <w:bookmarkEnd w:id="450"/>
      <w:bookmarkEnd w:id="451"/>
    </w:p>
    <w:p w14:paraId="45A14A7D"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52" w:name="_Toc40987429"/>
      <w:bookmarkStart w:id="453" w:name="_Toc51166340"/>
      <w:r w:rsidRPr="004D2A93">
        <w:rPr>
          <w:rFonts w:ascii="Trebuchet MS" w:hAnsi="Trebuchet MS"/>
          <w:b w:val="0"/>
          <w:caps w:val="0"/>
          <w:color w:val="1A7466"/>
          <w:sz w:val="32"/>
          <w:szCs w:val="32"/>
          <w:lang w:val="pl-PL"/>
        </w:rPr>
        <w:t>TERMIN ZWIĄZANIA OFERTĄ</w:t>
      </w:r>
      <w:bookmarkEnd w:id="452"/>
      <w:bookmarkEnd w:id="453"/>
    </w:p>
    <w:p w14:paraId="57B36F02" w14:textId="00DEC331" w:rsidR="001868FA" w:rsidRPr="009D726D" w:rsidRDefault="001868FA" w:rsidP="00764DF1">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454" w:name="_Toc40987430"/>
      <w:bookmarkStart w:id="455" w:name="_Toc51166341"/>
      <w:r w:rsidRPr="009D726D">
        <w:rPr>
          <w:b w:val="0"/>
          <w:caps w:val="0"/>
          <w:sz w:val="18"/>
          <w:szCs w:val="18"/>
          <w:lang w:val="pl-PL"/>
        </w:rPr>
        <w:t>Wykonawca składając Ofertę pozostaje nią związany od dnia upływu terminu składania Ofert do dn</w:t>
      </w:r>
      <w:r w:rsidRPr="005607AC">
        <w:rPr>
          <w:b w:val="0"/>
          <w:caps w:val="0"/>
          <w:sz w:val="18"/>
          <w:szCs w:val="18"/>
          <w:lang w:val="pl-PL"/>
        </w:rPr>
        <w:t xml:space="preserve">ia </w:t>
      </w:r>
      <w:bookmarkEnd w:id="454"/>
      <w:bookmarkEnd w:id="455"/>
      <w:r w:rsidR="009D726D" w:rsidRPr="009D726D">
        <w:rPr>
          <w:b w:val="0"/>
          <w:caps w:val="0"/>
          <w:sz w:val="18"/>
          <w:szCs w:val="18"/>
          <w:lang w:val="pl-PL"/>
        </w:rPr>
        <w:t>09.03.2026</w:t>
      </w:r>
      <w:r w:rsidR="009D726D" w:rsidRPr="005607AC">
        <w:rPr>
          <w:b w:val="0"/>
          <w:caps w:val="0"/>
          <w:sz w:val="18"/>
          <w:szCs w:val="18"/>
          <w:lang w:val="pl-PL"/>
        </w:rPr>
        <w:t>r</w:t>
      </w:r>
      <w:r w:rsidR="009D726D" w:rsidRPr="009D726D">
        <w:rPr>
          <w:b w:val="0"/>
          <w:caps w:val="0"/>
          <w:sz w:val="18"/>
          <w:szCs w:val="18"/>
          <w:lang w:val="pl-PL"/>
        </w:rPr>
        <w:t>.</w:t>
      </w:r>
    </w:p>
    <w:p w14:paraId="19B67226" w14:textId="77777777" w:rsidR="001868FA" w:rsidRPr="00F0401C" w:rsidRDefault="001868FA" w:rsidP="00764DF1">
      <w:pPr>
        <w:pStyle w:val="Nagwek1"/>
        <w:numPr>
          <w:ilvl w:val="1"/>
          <w:numId w:val="56"/>
        </w:numPr>
        <w:suppressAutoHyphens/>
        <w:spacing w:before="120" w:after="120" w:line="240" w:lineRule="auto"/>
        <w:ind w:left="1134" w:hanging="1134"/>
        <w:rPr>
          <w:b w:val="0"/>
          <w:caps w:val="0"/>
          <w:sz w:val="18"/>
          <w:szCs w:val="18"/>
          <w:lang w:val="pl-PL"/>
        </w:rPr>
      </w:pPr>
      <w:bookmarkStart w:id="456" w:name="_Toc40987431"/>
      <w:bookmarkStart w:id="457" w:name="_Toc51166342"/>
      <w:r w:rsidRPr="004D2A93">
        <w:rPr>
          <w:b w:val="0"/>
          <w:caps w:val="0"/>
          <w:sz w:val="18"/>
          <w:szCs w:val="18"/>
          <w:lang w:val="pl-PL"/>
        </w:rPr>
        <w:t>W przypadku gdy wybór najkorzystniejszej oferty nie nastąpi przed upływem terminu związania Ofertą Zamawiający przed upływem terminu związania ofertą, zwraca się jednokrotnie do Wykonawców o wyrażenie zgody</w:t>
      </w:r>
      <w:r w:rsidR="003B76F3" w:rsidRPr="004D2A93">
        <w:rPr>
          <w:b w:val="0"/>
          <w:caps w:val="0"/>
          <w:sz w:val="18"/>
          <w:szCs w:val="18"/>
          <w:lang w:val="pl-PL"/>
        </w:rPr>
        <w:t xml:space="preserve"> na przedłużenie tego terminu o </w:t>
      </w:r>
      <w:r w:rsidRPr="004D2A93">
        <w:rPr>
          <w:b w:val="0"/>
          <w:caps w:val="0"/>
          <w:sz w:val="18"/>
          <w:szCs w:val="18"/>
          <w:lang w:val="pl-PL"/>
        </w:rPr>
        <w:t xml:space="preserve">wskazywany przez niego okres, nie dłuższy niż 60 dni.  Przedłużenie terminu związania ofertą wymaga złożenia przez Wykonawcę </w:t>
      </w:r>
      <w:r w:rsidRPr="00F0401C">
        <w:rPr>
          <w:b w:val="0"/>
          <w:caps w:val="0"/>
          <w:sz w:val="18"/>
          <w:szCs w:val="18"/>
          <w:lang w:val="pl-PL"/>
        </w:rPr>
        <w:t xml:space="preserve">pisemnego oświadczenia o wyrażeniu zgody na przedłużenie terminu związania ofertą. </w:t>
      </w:r>
    </w:p>
    <w:p w14:paraId="0745EE28" w14:textId="3D66479B" w:rsidR="001868FA" w:rsidRPr="00700ED3" w:rsidRDefault="00467DFC" w:rsidP="00764DF1">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458" w:name="_Toc40987432"/>
      <w:bookmarkStart w:id="459" w:name="_Toc51166343"/>
      <w:bookmarkEnd w:id="456"/>
      <w:bookmarkEnd w:id="457"/>
      <w:r w:rsidRPr="00700ED3">
        <w:rPr>
          <w:b w:val="0"/>
          <w:caps w:val="0"/>
          <w:sz w:val="18"/>
          <w:szCs w:val="18"/>
          <w:lang w:val="pl-PL"/>
        </w:rPr>
        <w:t xml:space="preserve">Nie dotyczy. </w:t>
      </w:r>
      <w:bookmarkEnd w:id="458"/>
      <w:bookmarkEnd w:id="459"/>
    </w:p>
    <w:p w14:paraId="20CE198C" w14:textId="5F040FDB" w:rsidR="001868FA" w:rsidRPr="00700ED3" w:rsidRDefault="00467DFC" w:rsidP="00764DF1">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460" w:name="_Toc40987433"/>
      <w:bookmarkStart w:id="461" w:name="_Toc51166344"/>
      <w:r w:rsidRPr="00700ED3">
        <w:rPr>
          <w:b w:val="0"/>
          <w:caps w:val="0"/>
          <w:sz w:val="18"/>
          <w:szCs w:val="18"/>
          <w:lang w:val="pl-PL"/>
        </w:rPr>
        <w:t xml:space="preserve">Nie dotyczy </w:t>
      </w:r>
      <w:bookmarkEnd w:id="460"/>
      <w:bookmarkEnd w:id="461"/>
    </w:p>
    <w:p w14:paraId="1DB6DF5C"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462" w:name="_Toc137824138"/>
      <w:bookmarkStart w:id="463" w:name="_Toc154823354"/>
      <w:bookmarkStart w:id="464" w:name="_Toc165273920"/>
      <w:bookmarkStart w:id="465" w:name="_Toc165274189"/>
      <w:bookmarkStart w:id="466" w:name="_Toc243294549"/>
      <w:bookmarkStart w:id="467" w:name="_Toc489350398"/>
      <w:bookmarkStart w:id="468" w:name="_Toc515896290"/>
      <w:bookmarkStart w:id="469" w:name="_Toc40987434"/>
      <w:bookmarkStart w:id="470" w:name="_Toc51166345"/>
      <w:r w:rsidRPr="004D2A93">
        <w:rPr>
          <w:rFonts w:ascii="Trebuchet MS" w:hAnsi="Trebuchet MS"/>
          <w:b w:val="0"/>
          <w:caps w:val="0"/>
          <w:color w:val="1A7466"/>
          <w:sz w:val="32"/>
          <w:szCs w:val="32"/>
          <w:lang w:val="pl-PL"/>
        </w:rPr>
        <w:t>OPIS SPOSOBU PRZYGOTOWANIA OFERT</w:t>
      </w:r>
      <w:bookmarkEnd w:id="462"/>
      <w:bookmarkEnd w:id="463"/>
      <w:bookmarkEnd w:id="464"/>
      <w:bookmarkEnd w:id="465"/>
      <w:bookmarkEnd w:id="466"/>
      <w:bookmarkEnd w:id="467"/>
      <w:bookmarkEnd w:id="468"/>
      <w:bookmarkEnd w:id="469"/>
      <w:bookmarkEnd w:id="470"/>
    </w:p>
    <w:p w14:paraId="0BA39B8D"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71" w:name="_Toc40987435"/>
      <w:bookmarkStart w:id="472" w:name="_Toc51166346"/>
      <w:r w:rsidRPr="004D2A93">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71"/>
      <w:bookmarkEnd w:id="472"/>
    </w:p>
    <w:p w14:paraId="1E931C82" w14:textId="4C65434E"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73" w:name="_Toc40987436"/>
      <w:bookmarkStart w:id="474" w:name="_Toc51166347"/>
      <w:r w:rsidRPr="004D2A93">
        <w:rPr>
          <w:b w:val="0"/>
          <w:caps w:val="0"/>
          <w:sz w:val="18"/>
          <w:szCs w:val="18"/>
          <w:lang w:val="pl-PL"/>
        </w:rPr>
        <w:t xml:space="preserve">Ofertę należy złożyć w oryginale, w języku polskim, </w:t>
      </w:r>
      <w:bookmarkStart w:id="475" w:name="_Hlk532084682"/>
      <w:r w:rsidRPr="004D2A93">
        <w:rPr>
          <w:b w:val="0"/>
          <w:caps w:val="0"/>
          <w:sz w:val="18"/>
          <w:szCs w:val="18"/>
          <w:lang w:val="pl-PL"/>
        </w:rPr>
        <w:t>sporządzoną pod rygorem nieważności w postaci elektronicznej i opatrzoną kwalifikowanym Podpisem elektronicznym</w:t>
      </w:r>
      <w:bookmarkEnd w:id="475"/>
      <w:r w:rsidRPr="004D2A93">
        <w:rPr>
          <w:b w:val="0"/>
          <w:caps w:val="0"/>
          <w:sz w:val="18"/>
          <w:szCs w:val="18"/>
          <w:lang w:val="pl-PL"/>
        </w:rPr>
        <w:t xml:space="preserve">, z zastrzeżeniem zapisów pkt 2.8. </w:t>
      </w:r>
      <w:r w:rsidR="00880AA6" w:rsidRPr="004D2A93">
        <w:rPr>
          <w:b w:val="0"/>
          <w:caps w:val="0"/>
          <w:sz w:val="18"/>
          <w:szCs w:val="18"/>
          <w:lang w:val="pl-PL"/>
        </w:rPr>
        <w:t xml:space="preserve">oraz </w:t>
      </w:r>
      <w:r w:rsidRPr="004D2A93">
        <w:rPr>
          <w:b w:val="0"/>
          <w:caps w:val="0"/>
          <w:sz w:val="18"/>
          <w:szCs w:val="18"/>
          <w:lang w:val="pl-PL"/>
        </w:rPr>
        <w:t>2.</w:t>
      </w:r>
      <w:r w:rsidR="00880AA6" w:rsidRPr="004D2A93">
        <w:rPr>
          <w:b w:val="0"/>
          <w:caps w:val="0"/>
          <w:sz w:val="18"/>
          <w:szCs w:val="18"/>
          <w:lang w:val="pl-PL"/>
        </w:rPr>
        <w:t>9</w:t>
      </w:r>
      <w:r w:rsidRPr="004D2A93">
        <w:rPr>
          <w:b w:val="0"/>
          <w:caps w:val="0"/>
          <w:sz w:val="18"/>
          <w:szCs w:val="18"/>
          <w:lang w:val="pl-PL"/>
        </w:rPr>
        <w:t>. SWZ, za pośrednictwem System</w:t>
      </w:r>
      <w:r w:rsidR="00CE758D" w:rsidRPr="004D2A93">
        <w:rPr>
          <w:b w:val="0"/>
          <w:caps w:val="0"/>
          <w:sz w:val="18"/>
          <w:szCs w:val="18"/>
          <w:lang w:val="pl-PL"/>
        </w:rPr>
        <w:t>u</w:t>
      </w:r>
      <w:r w:rsidRPr="004D2A93">
        <w:rPr>
          <w:b w:val="0"/>
          <w:caps w:val="0"/>
          <w:sz w:val="18"/>
          <w:szCs w:val="18"/>
          <w:lang w:val="pl-PL"/>
        </w:rPr>
        <w:t xml:space="preserve"> Zakupow</w:t>
      </w:r>
      <w:r w:rsidR="00CE758D" w:rsidRPr="004D2A93">
        <w:rPr>
          <w:b w:val="0"/>
          <w:caps w:val="0"/>
          <w:sz w:val="18"/>
          <w:szCs w:val="18"/>
          <w:lang w:val="pl-PL"/>
        </w:rPr>
        <w:t>ego</w:t>
      </w:r>
      <w:r w:rsidRPr="004D2A93">
        <w:rPr>
          <w:b w:val="0"/>
          <w:caps w:val="0"/>
          <w:sz w:val="18"/>
          <w:szCs w:val="18"/>
          <w:lang w:val="pl-PL"/>
        </w:rPr>
        <w:t xml:space="preserve"> GK PGE. Wymaga się, aby Oferta i oświadczenia Wykonawcy były podpisane przez osobę lub osoby uprawnione do reprezentowania Wykonawcy. Każdy dokument składający się na Ofertę powinien być czytelny.</w:t>
      </w:r>
      <w:bookmarkEnd w:id="473"/>
      <w:bookmarkEnd w:id="474"/>
    </w:p>
    <w:p w14:paraId="0CB9681E" w14:textId="77777777" w:rsidR="001868FA" w:rsidRPr="00467DFC"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76" w:name="_Toc40987437"/>
      <w:bookmarkStart w:id="477" w:name="_Toc51166348"/>
      <w:r w:rsidRPr="00467DFC">
        <w:rPr>
          <w:b w:val="0"/>
          <w:caps w:val="0"/>
          <w:sz w:val="18"/>
          <w:szCs w:val="18"/>
          <w:lang w:val="pl-PL"/>
        </w:rPr>
        <w:t>Oferta powinna zawierać:</w:t>
      </w:r>
      <w:bookmarkEnd w:id="476"/>
      <w:bookmarkEnd w:id="477"/>
    </w:p>
    <w:p w14:paraId="3FDC05EA" w14:textId="7D98F2AB" w:rsidR="001868FA" w:rsidRPr="00467DFC" w:rsidRDefault="001868FA" w:rsidP="00764DF1">
      <w:pPr>
        <w:pStyle w:val="Nagwek1"/>
        <w:keepNext w:val="0"/>
        <w:keepLines w:val="0"/>
        <w:numPr>
          <w:ilvl w:val="2"/>
          <w:numId w:val="57"/>
        </w:numPr>
        <w:suppressAutoHyphens/>
        <w:spacing w:before="120" w:after="120" w:line="240" w:lineRule="auto"/>
        <w:ind w:left="1134" w:hanging="1134"/>
        <w:rPr>
          <w:caps w:val="0"/>
          <w:sz w:val="18"/>
          <w:szCs w:val="18"/>
          <w:lang w:val="pl-PL"/>
        </w:rPr>
      </w:pPr>
      <w:bookmarkStart w:id="478" w:name="_Toc40987438"/>
      <w:bookmarkStart w:id="479" w:name="_Toc51166349"/>
      <w:r w:rsidRPr="00467DFC">
        <w:rPr>
          <w:caps w:val="0"/>
          <w:sz w:val="18"/>
          <w:szCs w:val="18"/>
          <w:lang w:val="pl-PL"/>
        </w:rPr>
        <w:t>Formularz</w:t>
      </w:r>
      <w:r w:rsidR="00D21C4E" w:rsidRPr="00467DFC">
        <w:rPr>
          <w:caps w:val="0"/>
          <w:sz w:val="18"/>
          <w:szCs w:val="18"/>
          <w:lang w:val="pl-PL"/>
        </w:rPr>
        <w:t xml:space="preserve"> </w:t>
      </w:r>
      <w:r w:rsidR="00EE6CB8" w:rsidRPr="00467DFC">
        <w:rPr>
          <w:caps w:val="0"/>
          <w:sz w:val="18"/>
          <w:szCs w:val="18"/>
          <w:lang w:val="pl-PL"/>
        </w:rPr>
        <w:t>Oferty</w:t>
      </w:r>
      <w:r w:rsidR="00EE6CB8" w:rsidRPr="00467DFC">
        <w:rPr>
          <w:b w:val="0"/>
          <w:caps w:val="0"/>
          <w:sz w:val="18"/>
          <w:szCs w:val="18"/>
          <w:lang w:val="pl-PL"/>
        </w:rPr>
        <w:t>, którego wzór stanowi Załącznik nr 4 do SWZ</w:t>
      </w:r>
      <w:bookmarkEnd w:id="478"/>
      <w:r w:rsidR="00F27ECD" w:rsidRPr="00700ED3">
        <w:rPr>
          <w:b w:val="0"/>
          <w:caps w:val="0"/>
          <w:sz w:val="18"/>
          <w:szCs w:val="18"/>
          <w:lang w:val="pl-PL"/>
        </w:rPr>
        <w:t>, w postaci elektronicznej, opatrzony kwalifikowanym Podpisem elektronicznym</w:t>
      </w:r>
      <w:r w:rsidR="00F27ECD" w:rsidRPr="00467DFC">
        <w:rPr>
          <w:b w:val="0"/>
          <w:caps w:val="0"/>
          <w:sz w:val="18"/>
          <w:szCs w:val="18"/>
          <w:lang w:val="pl-PL"/>
        </w:rPr>
        <w:t>.</w:t>
      </w:r>
      <w:r w:rsidR="00DA3724" w:rsidRPr="00467DFC" w:rsidDel="00DA3724">
        <w:rPr>
          <w:caps w:val="0"/>
          <w:sz w:val="18"/>
          <w:szCs w:val="18"/>
          <w:lang w:val="pl-PL"/>
        </w:rPr>
        <w:t xml:space="preserve"> </w:t>
      </w:r>
      <w:bookmarkStart w:id="480" w:name="_Toc40987439"/>
      <w:bookmarkEnd w:id="479"/>
    </w:p>
    <w:p w14:paraId="76DBB2A1" w14:textId="55E62290" w:rsidR="001868FA" w:rsidRPr="00467DFC"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1" w:name="_Toc51166350"/>
      <w:r w:rsidRPr="00700ED3">
        <w:rPr>
          <w:caps w:val="0"/>
          <w:sz w:val="18"/>
          <w:szCs w:val="18"/>
          <w:lang w:val="pl-PL"/>
        </w:rPr>
        <w:lastRenderedPageBreak/>
        <w:t xml:space="preserve">Formularz cenowy, którego wzór stanowi Załącznik nr </w:t>
      </w:r>
      <w:r w:rsidR="001D640F" w:rsidRPr="00700ED3">
        <w:rPr>
          <w:caps w:val="0"/>
          <w:sz w:val="18"/>
          <w:szCs w:val="18"/>
          <w:lang w:val="pl-PL"/>
        </w:rPr>
        <w:t xml:space="preserve">11 </w:t>
      </w:r>
      <w:r w:rsidRPr="00700ED3">
        <w:rPr>
          <w:caps w:val="0"/>
          <w:sz w:val="18"/>
          <w:szCs w:val="18"/>
          <w:lang w:val="pl-PL"/>
        </w:rPr>
        <w:t>do SWZ</w:t>
      </w:r>
      <w:r w:rsidRPr="00700ED3">
        <w:rPr>
          <w:b w:val="0"/>
          <w:caps w:val="0"/>
          <w:sz w:val="18"/>
          <w:szCs w:val="18"/>
          <w:lang w:val="pl-PL"/>
        </w:rPr>
        <w:t>, w postaci elektronicznej, opatrzony kwalifikowanym Podpisem elektronicznym</w:t>
      </w:r>
      <w:r w:rsidRPr="00467DFC">
        <w:rPr>
          <w:b w:val="0"/>
          <w:caps w:val="0"/>
          <w:sz w:val="18"/>
          <w:szCs w:val="18"/>
          <w:lang w:val="pl-PL"/>
        </w:rPr>
        <w:t>.</w:t>
      </w:r>
      <w:bookmarkEnd w:id="480"/>
      <w:bookmarkEnd w:id="481"/>
    </w:p>
    <w:p w14:paraId="6560B569"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82" w:name="_Toc51166351"/>
      <w:r w:rsidRPr="004D2A93">
        <w:rPr>
          <w:b w:val="0"/>
          <w:caps w:val="0"/>
          <w:sz w:val="18"/>
          <w:szCs w:val="18"/>
          <w:lang w:val="pl-PL"/>
        </w:rPr>
        <w:t>Wraz z Ofertą Wykonawca winien złożyć:</w:t>
      </w:r>
      <w:bookmarkEnd w:id="482"/>
    </w:p>
    <w:p w14:paraId="4A1C5EC7" w14:textId="56673CD0"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3" w:name="_Toc40987441"/>
      <w:bookmarkStart w:id="484" w:name="_Toc51166353"/>
      <w:r w:rsidRPr="004D2A93">
        <w:rPr>
          <w:b w:val="0"/>
          <w:caps w:val="0"/>
          <w:sz w:val="18"/>
          <w:szCs w:val="18"/>
          <w:lang w:val="pl-PL"/>
        </w:rPr>
        <w:t>Wypełnione i podpisane Zobowiązania podmiotów udostępniających zasoby, jeśli Wykonawca korzysta</w:t>
      </w:r>
      <w:r w:rsidR="00DF3A97" w:rsidRPr="004D2A93">
        <w:rPr>
          <w:b w:val="0"/>
          <w:caps w:val="0"/>
          <w:sz w:val="18"/>
          <w:szCs w:val="18"/>
          <w:lang w:val="pl-PL"/>
        </w:rPr>
        <w:t xml:space="preserve"> </w:t>
      </w:r>
      <w:r w:rsidRPr="004D2A93">
        <w:rPr>
          <w:b w:val="0"/>
          <w:caps w:val="0"/>
          <w:sz w:val="18"/>
          <w:szCs w:val="18"/>
          <w:lang w:val="pl-PL"/>
        </w:rPr>
        <w:t xml:space="preserve">z zasobów tych podmiotów na podstawie art. 118 Ustawy PZP – na formularzu zgodnym z wzorem stanowiącym Załącznik nr </w:t>
      </w:r>
      <w:r w:rsidR="008F1A60" w:rsidRPr="004D2A93">
        <w:rPr>
          <w:b w:val="0"/>
          <w:caps w:val="0"/>
          <w:sz w:val="18"/>
          <w:szCs w:val="18"/>
          <w:lang w:val="pl-PL"/>
        </w:rPr>
        <w:t>5</w:t>
      </w:r>
      <w:r w:rsidR="00020D31" w:rsidRPr="004D2A93">
        <w:rPr>
          <w:b w:val="0"/>
          <w:caps w:val="0"/>
          <w:sz w:val="18"/>
          <w:szCs w:val="18"/>
          <w:lang w:val="pl-PL"/>
        </w:rPr>
        <w:t xml:space="preserve"> </w:t>
      </w:r>
      <w:r w:rsidRPr="004D2A93">
        <w:rPr>
          <w:b w:val="0"/>
          <w:caps w:val="0"/>
          <w:sz w:val="18"/>
          <w:szCs w:val="18"/>
          <w:lang w:val="pl-PL"/>
        </w:rPr>
        <w:t>do SWZ. Zobowiązanie winno być podpisane zgodnie z pkt 16.3. SWZ.</w:t>
      </w:r>
      <w:bookmarkStart w:id="485" w:name="_Toc40987442"/>
      <w:bookmarkEnd w:id="483"/>
      <w:bookmarkEnd w:id="484"/>
    </w:p>
    <w:p w14:paraId="3D6CC5C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6" w:name="_Toc51166355"/>
      <w:r w:rsidRPr="004D2A93">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4D2A93">
        <w:rPr>
          <w:b w:val="0"/>
          <w:caps w:val="0"/>
          <w:sz w:val="18"/>
          <w:szCs w:val="18"/>
          <w:lang w:val="pl-PL"/>
        </w:rPr>
        <w:t>nomocnictwo należy sporządzić w </w:t>
      </w:r>
      <w:r w:rsidRPr="004D2A93">
        <w:rPr>
          <w:b w:val="0"/>
          <w:caps w:val="0"/>
          <w:sz w:val="18"/>
          <w:szCs w:val="18"/>
          <w:lang w:val="pl-PL"/>
        </w:rPr>
        <w:t>postaci elektronicznej zgodnie z pkt. 17.19.5. SWZ.</w:t>
      </w:r>
      <w:bookmarkStart w:id="487" w:name="_Toc40987443"/>
      <w:bookmarkEnd w:id="485"/>
      <w:bookmarkEnd w:id="486"/>
    </w:p>
    <w:p w14:paraId="10EBE95E"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88" w:name="_Toc51166356"/>
      <w:r w:rsidRPr="004D2A93">
        <w:rPr>
          <w:b w:val="0"/>
          <w:caps w:val="0"/>
          <w:sz w:val="18"/>
          <w:szCs w:val="18"/>
          <w:lang w:val="pl-PL"/>
        </w:rPr>
        <w:t>Pełnomocnictwo do reprezentowania wszystkich Wykonawców wspólnie ubiegających się o udzielenie zamówienia (jeżeli dotyczy). Pełnomocnictwo należy sporządzić w postaci elektronicznej zgodnie z pkt. 17.19.5. SWZ.</w:t>
      </w:r>
      <w:bookmarkStart w:id="489" w:name="_Toc40987444"/>
      <w:bookmarkEnd w:id="487"/>
      <w:bookmarkEnd w:id="488"/>
    </w:p>
    <w:p w14:paraId="4564639C"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0" w:name="_Toc51166357"/>
      <w:r w:rsidRPr="004D2A93">
        <w:rPr>
          <w:b w:val="0"/>
          <w:caps w:val="0"/>
          <w:sz w:val="18"/>
          <w:szCs w:val="18"/>
          <w:lang w:val="pl-PL"/>
        </w:rPr>
        <w:t>Uzasadnienie zastrzeżenia informacji stanowiącej tajemnicę przedsiębiorstwa, o ile dotyczą.</w:t>
      </w:r>
      <w:bookmarkStart w:id="491" w:name="_Toc40987445"/>
      <w:bookmarkEnd w:id="489"/>
      <w:bookmarkEnd w:id="490"/>
    </w:p>
    <w:p w14:paraId="374E34CF" w14:textId="5C5A2DDB" w:rsidR="001868FA" w:rsidRPr="00F0401C" w:rsidRDefault="00A14D0E"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2" w:name="_Toc51166358"/>
      <w:r w:rsidRPr="00700ED3">
        <w:rPr>
          <w:b w:val="0"/>
          <w:caps w:val="0"/>
          <w:sz w:val="18"/>
          <w:szCs w:val="18"/>
          <w:lang w:val="pl-PL"/>
        </w:rPr>
        <w:t xml:space="preserve">Nie dotyczy. </w:t>
      </w:r>
      <w:bookmarkEnd w:id="491"/>
      <w:bookmarkEnd w:id="492"/>
    </w:p>
    <w:p w14:paraId="4E4CBA92" w14:textId="009FB77E" w:rsidR="001868FA" w:rsidRPr="0037547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r w:rsidRPr="00700ED3">
        <w:rPr>
          <w:b w:val="0"/>
          <w:caps w:val="0"/>
          <w:sz w:val="18"/>
          <w:szCs w:val="18"/>
          <w:lang w:val="pl-PL"/>
        </w:rPr>
        <w:t xml:space="preserve">Oświadczenie, z którego wynika, które roboty dostawy lub usługi wykonają poszczególni Wykonawcy wspólnie ubiegający się o udzielenie zamówienia, o ile dotyczy, zgodnie ze wzorem określonym w załączniku nr </w:t>
      </w:r>
      <w:r w:rsidR="001D640F" w:rsidRPr="00700ED3">
        <w:rPr>
          <w:b w:val="0"/>
          <w:caps w:val="0"/>
          <w:sz w:val="18"/>
          <w:szCs w:val="18"/>
          <w:lang w:val="pl-PL"/>
        </w:rPr>
        <w:t>9</w:t>
      </w:r>
      <w:r w:rsidR="005469F5" w:rsidRPr="00700ED3">
        <w:rPr>
          <w:b w:val="0"/>
          <w:caps w:val="0"/>
          <w:sz w:val="18"/>
          <w:szCs w:val="18"/>
          <w:lang w:val="pl-PL"/>
        </w:rPr>
        <w:t xml:space="preserve"> </w:t>
      </w:r>
      <w:r w:rsidRPr="00700ED3">
        <w:rPr>
          <w:b w:val="0"/>
          <w:caps w:val="0"/>
          <w:sz w:val="18"/>
          <w:szCs w:val="18"/>
          <w:lang w:val="pl-PL"/>
        </w:rPr>
        <w:t>SWZ</w:t>
      </w:r>
      <w:r w:rsidRPr="00375473">
        <w:rPr>
          <w:b w:val="0"/>
          <w:caps w:val="0"/>
          <w:sz w:val="18"/>
          <w:szCs w:val="18"/>
          <w:lang w:val="pl-PL"/>
        </w:rPr>
        <w:t>.</w:t>
      </w:r>
    </w:p>
    <w:p w14:paraId="709E56EA" w14:textId="77777777" w:rsidR="001868FA" w:rsidRPr="00A14D0E"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3" w:name="_Toc40987440"/>
      <w:bookmarkStart w:id="494" w:name="_Toc51166352"/>
      <w:r w:rsidRPr="00700ED3">
        <w:rPr>
          <w:b w:val="0"/>
          <w:caps w:val="0"/>
          <w:sz w:val="18"/>
          <w:szCs w:val="18"/>
          <w:lang w:val="pl-PL"/>
        </w:rPr>
        <w:t>Jednolity Europejski Dokument Zamówienia (JEDZ), o którym mowa w pkt 21. SWZ, w postaci elektronicznej, opatrzony kwalifikowanym Podpisem elektronicznym</w:t>
      </w:r>
      <w:r w:rsidRPr="00A14D0E">
        <w:rPr>
          <w:b w:val="0"/>
          <w:caps w:val="0"/>
          <w:sz w:val="18"/>
          <w:szCs w:val="18"/>
          <w:lang w:val="pl-PL"/>
        </w:rPr>
        <w:t>.</w:t>
      </w:r>
      <w:bookmarkEnd w:id="493"/>
      <w:bookmarkEnd w:id="494"/>
    </w:p>
    <w:p w14:paraId="05795416" w14:textId="77777777" w:rsidR="001868FA" w:rsidRPr="00A14D0E"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5" w:name="_Toc51166354"/>
      <w:r w:rsidRPr="001F37DE">
        <w:rPr>
          <w:b w:val="0"/>
          <w:caps w:val="0"/>
          <w:sz w:val="18"/>
          <w:szCs w:val="18"/>
          <w:lang w:val="pl-PL"/>
        </w:rPr>
        <w:t>JEDZ podmiotów, o których mowa w pkt. 20.4.1 SWZ (jeśli Wykonawca korzysta z zasobów tych podmiotów na podstawie art. 118</w:t>
      </w:r>
      <w:r w:rsidR="003B76F3" w:rsidRPr="001F37DE">
        <w:rPr>
          <w:b w:val="0"/>
          <w:caps w:val="0"/>
          <w:sz w:val="18"/>
          <w:szCs w:val="18"/>
          <w:lang w:val="pl-PL"/>
        </w:rPr>
        <w:t xml:space="preserve"> Ustawy PZP). JEDZ składa się w </w:t>
      </w:r>
      <w:r w:rsidRPr="001F37DE">
        <w:rPr>
          <w:b w:val="0"/>
          <w:caps w:val="0"/>
          <w:sz w:val="18"/>
          <w:szCs w:val="18"/>
          <w:lang w:val="pl-PL"/>
        </w:rPr>
        <w:t>postaci elektronicznej, opatrzony kwalifikowanym Podpisem elektronicznym złożonym przez osobę uprawnioną do reprezentowania podmiotu</w:t>
      </w:r>
      <w:r w:rsidRPr="00A14D0E">
        <w:rPr>
          <w:b w:val="0"/>
          <w:caps w:val="0"/>
          <w:sz w:val="18"/>
          <w:szCs w:val="18"/>
          <w:lang w:val="pl-PL"/>
        </w:rPr>
        <w:t>.</w:t>
      </w:r>
      <w:bookmarkEnd w:id="495"/>
    </w:p>
    <w:p w14:paraId="1A9B73E3" w14:textId="32FD3C8E" w:rsidR="001868FA" w:rsidRPr="004D2A93" w:rsidRDefault="00DE0376"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6A80AACD" w14:textId="72E1BCBE" w:rsidR="00F140E9" w:rsidRPr="004D2A93" w:rsidRDefault="00F140E9" w:rsidP="004D2A93">
      <w:pPr>
        <w:pStyle w:val="Nagwek1"/>
        <w:keepNext w:val="0"/>
        <w:keepLines w:val="0"/>
        <w:numPr>
          <w:ilvl w:val="2"/>
          <w:numId w:val="57"/>
        </w:numPr>
        <w:suppressAutoHyphens/>
        <w:spacing w:before="120" w:after="120" w:line="240" w:lineRule="auto"/>
        <w:ind w:left="1134" w:hanging="1134"/>
        <w:rPr>
          <w:sz w:val="18"/>
          <w:szCs w:val="18"/>
        </w:rPr>
      </w:pPr>
      <w:r w:rsidRPr="004D2A93">
        <w:rPr>
          <w:b w:val="0"/>
          <w:caps w:val="0"/>
          <w:sz w:val="18"/>
          <w:szCs w:val="18"/>
          <w:lang w:val="pl-PL"/>
        </w:rPr>
        <w:t xml:space="preserve">Oświadczenie Wykonawcy o niepodleganiu wykluczeniu z Postępowania, o którym mowa w pkt </w:t>
      </w:r>
      <w:r w:rsidR="00596FEF" w:rsidRPr="004D2A93">
        <w:rPr>
          <w:b w:val="0"/>
          <w:caps w:val="0"/>
          <w:sz w:val="18"/>
          <w:szCs w:val="18"/>
          <w:lang w:val="pl-PL"/>
        </w:rPr>
        <w:t>15.2.</w:t>
      </w:r>
      <w:r w:rsidR="00FF7EB7" w:rsidRPr="004D2A93">
        <w:rPr>
          <w:b w:val="0"/>
          <w:caps w:val="0"/>
          <w:sz w:val="18"/>
          <w:szCs w:val="18"/>
          <w:lang w:val="pl-PL"/>
        </w:rPr>
        <w:t>2</w:t>
      </w:r>
      <w:r w:rsidR="00596FEF" w:rsidRPr="004D2A93">
        <w:rPr>
          <w:b w:val="0"/>
          <w:caps w:val="0"/>
          <w:sz w:val="18"/>
          <w:szCs w:val="18"/>
          <w:lang w:val="pl-PL"/>
        </w:rPr>
        <w:t>.</w:t>
      </w:r>
      <w:r w:rsidRPr="004D2A93">
        <w:rPr>
          <w:b w:val="0"/>
          <w:caps w:val="0"/>
          <w:sz w:val="18"/>
          <w:szCs w:val="18"/>
          <w:lang w:val="pl-PL"/>
        </w:rPr>
        <w:t xml:space="preserve"> SWZ – </w:t>
      </w:r>
      <w:r w:rsidR="002B45B3" w:rsidRPr="004D2A93">
        <w:rPr>
          <w:b w:val="0"/>
          <w:caps w:val="0"/>
          <w:sz w:val="18"/>
          <w:szCs w:val="18"/>
          <w:lang w:val="pl-PL"/>
        </w:rPr>
        <w:t>oświadczenie zawarte w pkt 11 Formularza oferty.</w:t>
      </w:r>
    </w:p>
    <w:p w14:paraId="58B97F2A"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496" w:name="_Toc40987446"/>
      <w:bookmarkStart w:id="497" w:name="_Toc51166359"/>
      <w:r w:rsidRPr="004D2A93">
        <w:rPr>
          <w:b w:val="0"/>
          <w:caps w:val="0"/>
          <w:sz w:val="18"/>
          <w:szCs w:val="18"/>
          <w:lang w:val="pl-PL"/>
        </w:rPr>
        <w:t>Tajemnica przedsiębiorstwa:</w:t>
      </w:r>
      <w:bookmarkEnd w:id="496"/>
      <w:bookmarkEnd w:id="497"/>
    </w:p>
    <w:p w14:paraId="5F5054D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498" w:name="_Toc40987447"/>
      <w:bookmarkStart w:id="499" w:name="_Toc51166360"/>
      <w:r w:rsidRPr="004D2A93">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4D2A93">
        <w:rPr>
          <w:b w:val="0"/>
          <w:caps w:val="0"/>
          <w:sz w:val="18"/>
          <w:szCs w:val="18"/>
          <w:lang w:val="pl-PL"/>
        </w:rPr>
        <w:t>t.j</w:t>
      </w:r>
      <w:proofErr w:type="spellEnd"/>
      <w:r w:rsidRPr="004D2A93">
        <w:rPr>
          <w:b w:val="0"/>
          <w:caps w:val="0"/>
          <w:sz w:val="18"/>
          <w:szCs w:val="18"/>
          <w:lang w:val="pl-PL"/>
        </w:rPr>
        <w:t xml:space="preserve">. Dz. U. z 2020 r. poz. 1913, z </w:t>
      </w:r>
      <w:proofErr w:type="spellStart"/>
      <w:r w:rsidRPr="004D2A93">
        <w:rPr>
          <w:b w:val="0"/>
          <w:caps w:val="0"/>
          <w:sz w:val="18"/>
          <w:szCs w:val="18"/>
          <w:lang w:val="pl-PL"/>
        </w:rPr>
        <w:t>późn</w:t>
      </w:r>
      <w:proofErr w:type="spellEnd"/>
      <w:r w:rsidRPr="004D2A93">
        <w:rPr>
          <w:b w:val="0"/>
          <w:caps w:val="0"/>
          <w:sz w:val="18"/>
          <w:szCs w:val="18"/>
          <w:lang w:val="pl-PL"/>
        </w:rPr>
        <w:t>. zm.), dane informacje muszą być oznaczone klauzulą „NIE UDOSTĘPNIAĆ – TAJEMNICA PRZEDSIĘBIORSTWA” i powinny być załączone oddzielnie w osobnym / wyodrębnionym pliku. Jednocześnie Wy</w:t>
      </w:r>
      <w:r w:rsidR="003B76F3" w:rsidRPr="004D2A93">
        <w:rPr>
          <w:b w:val="0"/>
          <w:caps w:val="0"/>
          <w:sz w:val="18"/>
          <w:szCs w:val="18"/>
          <w:lang w:val="pl-PL"/>
        </w:rPr>
        <w:t>konawca, nie później niż wraz z </w:t>
      </w:r>
      <w:r w:rsidRPr="004D2A93">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500" w:name="_Toc40987448"/>
      <w:bookmarkEnd w:id="498"/>
      <w:bookmarkEnd w:id="499"/>
    </w:p>
    <w:p w14:paraId="27D362C5"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501" w:name="_Toc51166361"/>
      <w:r w:rsidRPr="004D2A93">
        <w:rPr>
          <w:b w:val="0"/>
          <w:caps w:val="0"/>
          <w:sz w:val="18"/>
          <w:szCs w:val="18"/>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sidRPr="004D2A93">
        <w:rPr>
          <w:b w:val="0"/>
          <w:caps w:val="0"/>
          <w:sz w:val="18"/>
          <w:szCs w:val="18"/>
          <w:lang w:val="pl-PL"/>
        </w:rPr>
        <w:t>rencji, w </w:t>
      </w:r>
      <w:r w:rsidRPr="004D2A93">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4D2A93">
        <w:rPr>
          <w:b w:val="0"/>
          <w:caps w:val="0"/>
          <w:sz w:val="18"/>
          <w:szCs w:val="18"/>
          <w:lang w:val="pl-PL"/>
        </w:rPr>
        <w:t>eżytej staranności, działania w </w:t>
      </w:r>
      <w:r w:rsidRPr="004D2A93">
        <w:rPr>
          <w:b w:val="0"/>
          <w:caps w:val="0"/>
          <w:sz w:val="18"/>
          <w:szCs w:val="18"/>
          <w:lang w:val="pl-PL"/>
        </w:rPr>
        <w:t>celu utrzymania ich w poufności, pod rygorem uznania przez Zamawiającego ww. zastrzeżenia za nieskuteczne. Uzasadnienie, o którym mowa w niniejszym punkcie jest jawne.</w:t>
      </w:r>
      <w:bookmarkStart w:id="502" w:name="_Toc40987449"/>
      <w:bookmarkEnd w:id="500"/>
      <w:bookmarkEnd w:id="501"/>
    </w:p>
    <w:p w14:paraId="7380EEEA"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503" w:name="_Toc51166362"/>
      <w:r w:rsidRPr="004D2A93">
        <w:rPr>
          <w:b w:val="0"/>
          <w:caps w:val="0"/>
          <w:sz w:val="18"/>
          <w:szCs w:val="18"/>
          <w:lang w:val="pl-PL"/>
        </w:rPr>
        <w:t>Wykonawca nie może zastrzec informacji, o których mowa w art. 222 ust. 5 Ustawy PZP oraz uzasadnienia, o którym mowa w pkt 20.5.2 SWZ.</w:t>
      </w:r>
      <w:bookmarkStart w:id="504" w:name="_Toc40987450"/>
      <w:bookmarkEnd w:id="502"/>
      <w:bookmarkEnd w:id="503"/>
    </w:p>
    <w:p w14:paraId="345A6E8F" w14:textId="77777777" w:rsidR="001868FA" w:rsidRPr="004D2A93" w:rsidRDefault="001868FA" w:rsidP="00764DF1">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505" w:name="_Toc51166363"/>
      <w:r w:rsidRPr="004D2A93">
        <w:rPr>
          <w:b w:val="0"/>
          <w:caps w:val="0"/>
          <w:sz w:val="18"/>
          <w:szCs w:val="18"/>
          <w:lang w:val="pl-PL"/>
        </w:rPr>
        <w:t>Zastrzeżenie informacji, danych, dokumentów lub oświadczeń nie stanowiących tajemnicy przedsiębiorstwa, w rozumieniu przepisów o nieuczciwej konkurencji spowoduje ich odtajnienie.</w:t>
      </w:r>
      <w:bookmarkEnd w:id="504"/>
      <w:bookmarkEnd w:id="505"/>
    </w:p>
    <w:p w14:paraId="0C503EFE" w14:textId="77777777" w:rsidR="001868FA" w:rsidRPr="004D2A93" w:rsidRDefault="001868FA" w:rsidP="00764DF1">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506" w:name="_Toc40987451"/>
      <w:bookmarkStart w:id="507" w:name="_Toc51166364"/>
      <w:r w:rsidRPr="004D2A93">
        <w:rPr>
          <w:b w:val="0"/>
          <w:caps w:val="0"/>
          <w:sz w:val="18"/>
          <w:szCs w:val="18"/>
          <w:lang w:val="pl-PL"/>
        </w:rPr>
        <w:lastRenderedPageBreak/>
        <w:t>Wykonawca odpowiada za kompletność Oferty i zgodność jej treści z treścią Specyfikacji Warunków Zamówienia.</w:t>
      </w:r>
      <w:bookmarkEnd w:id="506"/>
      <w:bookmarkEnd w:id="507"/>
    </w:p>
    <w:p w14:paraId="2E8FD0BA" w14:textId="3C1F4D39" w:rsidR="00F1328C" w:rsidRPr="004D2A93" w:rsidRDefault="00F1328C" w:rsidP="00764DF1">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508" w:name="_Toc40987452"/>
      <w:bookmarkStart w:id="509" w:name="_Toc51166365"/>
      <w:r w:rsidRPr="004D2A93">
        <w:rPr>
          <w:b w:val="0"/>
          <w:caps w:val="0"/>
          <w:sz w:val="18"/>
          <w:szCs w:val="18"/>
          <w:lang w:val="pl-PL"/>
        </w:rPr>
        <w:t xml:space="preserve">W przypadku rozbieżności pomiędzy </w:t>
      </w:r>
      <w:r w:rsidR="00505E75" w:rsidRPr="004D2A93">
        <w:rPr>
          <w:b w:val="0"/>
          <w:caps w:val="0"/>
          <w:sz w:val="18"/>
          <w:szCs w:val="18"/>
          <w:lang w:val="pl-PL"/>
        </w:rPr>
        <w:t xml:space="preserve">ceną </w:t>
      </w:r>
      <w:r w:rsidR="00EA2935" w:rsidRPr="004D2A93">
        <w:rPr>
          <w:b w:val="0"/>
          <w:caps w:val="0"/>
          <w:sz w:val="18"/>
          <w:szCs w:val="18"/>
          <w:lang w:val="pl-PL"/>
        </w:rPr>
        <w:t xml:space="preserve">lub innymi kryteriami oceny ofert, o ile zostały określone, </w:t>
      </w:r>
      <w:r w:rsidR="00505E75" w:rsidRPr="004D2A93">
        <w:rPr>
          <w:b w:val="0"/>
          <w:caps w:val="0"/>
          <w:sz w:val="18"/>
          <w:szCs w:val="18"/>
          <w:lang w:val="pl-PL"/>
        </w:rPr>
        <w:t>wpisan</w:t>
      </w:r>
      <w:r w:rsidR="00EA2935" w:rsidRPr="004D2A93">
        <w:rPr>
          <w:b w:val="0"/>
          <w:caps w:val="0"/>
          <w:sz w:val="18"/>
          <w:szCs w:val="18"/>
          <w:lang w:val="pl-PL"/>
        </w:rPr>
        <w:t>ymi</w:t>
      </w:r>
      <w:r w:rsidR="00505E75" w:rsidRPr="004D2A93">
        <w:rPr>
          <w:b w:val="0"/>
          <w:caps w:val="0"/>
          <w:sz w:val="18"/>
          <w:szCs w:val="18"/>
          <w:lang w:val="pl-PL"/>
        </w:rPr>
        <w:t xml:space="preserve"> w Formularzu</w:t>
      </w:r>
      <w:r w:rsidRPr="004D2A93">
        <w:rPr>
          <w:b w:val="0"/>
          <w:caps w:val="0"/>
          <w:sz w:val="18"/>
          <w:szCs w:val="18"/>
          <w:lang w:val="pl-PL"/>
        </w:rPr>
        <w:t xml:space="preserve"> Ofert</w:t>
      </w:r>
      <w:r w:rsidR="0072188F" w:rsidRPr="004D2A93">
        <w:rPr>
          <w:b w:val="0"/>
          <w:caps w:val="0"/>
          <w:sz w:val="18"/>
          <w:szCs w:val="18"/>
          <w:lang w:val="pl-PL"/>
        </w:rPr>
        <w:t>y</w:t>
      </w:r>
      <w:r w:rsidR="00505E75" w:rsidRPr="004D2A93">
        <w:rPr>
          <w:b w:val="0"/>
          <w:caps w:val="0"/>
          <w:sz w:val="18"/>
          <w:szCs w:val="18"/>
          <w:lang w:val="pl-PL"/>
        </w:rPr>
        <w:t xml:space="preserve"> sporządzonym</w:t>
      </w:r>
      <w:r w:rsidRPr="004D2A93">
        <w:rPr>
          <w:b w:val="0"/>
          <w:caps w:val="0"/>
          <w:sz w:val="18"/>
          <w:szCs w:val="18"/>
          <w:lang w:val="pl-PL"/>
        </w:rPr>
        <w:t xml:space="preserve"> w</w:t>
      </w:r>
      <w:r w:rsidR="00E63BBC" w:rsidRPr="004D2A93">
        <w:rPr>
          <w:b w:val="0"/>
          <w:caps w:val="0"/>
          <w:sz w:val="18"/>
          <w:szCs w:val="18"/>
          <w:lang w:val="pl-PL"/>
        </w:rPr>
        <w:t>edłu</w:t>
      </w:r>
      <w:r w:rsidRPr="004D2A93">
        <w:rPr>
          <w:b w:val="0"/>
          <w:caps w:val="0"/>
          <w:sz w:val="18"/>
          <w:szCs w:val="18"/>
          <w:lang w:val="pl-PL"/>
        </w:rPr>
        <w:t>g wzoru s</w:t>
      </w:r>
      <w:r w:rsidR="003C6A61" w:rsidRPr="004D2A93">
        <w:rPr>
          <w:b w:val="0"/>
          <w:caps w:val="0"/>
          <w:sz w:val="18"/>
          <w:szCs w:val="18"/>
          <w:lang w:val="pl-PL"/>
        </w:rPr>
        <w:t>tanowiącego załącznik nr 4 do S</w:t>
      </w:r>
      <w:r w:rsidRPr="004D2A93">
        <w:rPr>
          <w:b w:val="0"/>
          <w:caps w:val="0"/>
          <w:sz w:val="18"/>
          <w:szCs w:val="18"/>
          <w:lang w:val="pl-PL"/>
        </w:rPr>
        <w:t>WZ</w:t>
      </w:r>
      <w:r w:rsidR="00E63BBC" w:rsidRPr="004D2A93">
        <w:rPr>
          <w:b w:val="0"/>
          <w:caps w:val="0"/>
          <w:sz w:val="18"/>
          <w:szCs w:val="18"/>
          <w:lang w:val="pl-PL"/>
        </w:rPr>
        <w:t>,</w:t>
      </w:r>
      <w:r w:rsidRPr="004D2A93">
        <w:rPr>
          <w:b w:val="0"/>
          <w:caps w:val="0"/>
          <w:sz w:val="18"/>
          <w:szCs w:val="18"/>
          <w:lang w:val="pl-PL"/>
        </w:rPr>
        <w:t xml:space="preserve"> </w:t>
      </w:r>
      <w:r w:rsidR="00EB74C8" w:rsidRPr="004D2A93">
        <w:rPr>
          <w:b w:val="0"/>
          <w:caps w:val="0"/>
          <w:sz w:val="18"/>
          <w:szCs w:val="18"/>
          <w:lang w:val="pl-PL"/>
        </w:rPr>
        <w:t xml:space="preserve">a ceną </w:t>
      </w:r>
      <w:r w:rsidR="00EA2935" w:rsidRPr="004D2A93">
        <w:rPr>
          <w:b w:val="0"/>
          <w:caps w:val="0"/>
          <w:sz w:val="18"/>
          <w:szCs w:val="18"/>
          <w:lang w:val="pl-PL"/>
        </w:rPr>
        <w:t xml:space="preserve">lub innymi kryteriami oceny ofert, </w:t>
      </w:r>
      <w:r w:rsidR="00EB74C8" w:rsidRPr="004D2A93">
        <w:rPr>
          <w:b w:val="0"/>
          <w:caps w:val="0"/>
          <w:sz w:val="18"/>
          <w:szCs w:val="18"/>
          <w:lang w:val="pl-PL"/>
        </w:rPr>
        <w:t>wpisan</w:t>
      </w:r>
      <w:r w:rsidR="00EA2935" w:rsidRPr="004D2A93">
        <w:rPr>
          <w:b w:val="0"/>
          <w:caps w:val="0"/>
          <w:sz w:val="18"/>
          <w:szCs w:val="18"/>
          <w:lang w:val="pl-PL"/>
        </w:rPr>
        <w:t>ymi</w:t>
      </w:r>
      <w:r w:rsidR="00EB74C8" w:rsidRPr="004D2A93">
        <w:rPr>
          <w:b w:val="0"/>
          <w:caps w:val="0"/>
          <w:sz w:val="18"/>
          <w:szCs w:val="18"/>
          <w:lang w:val="pl-PL"/>
        </w:rPr>
        <w:t xml:space="preserve"> w Systemie Zakupowym GK PGE</w:t>
      </w:r>
      <w:r w:rsidRPr="004D2A93">
        <w:rPr>
          <w:b w:val="0"/>
          <w:caps w:val="0"/>
          <w:sz w:val="18"/>
          <w:szCs w:val="18"/>
          <w:lang w:val="pl-PL"/>
        </w:rPr>
        <w:t>, za obowiązującą przyjmuje się treść Formularza Oferty</w:t>
      </w:r>
      <w:r w:rsidR="007423E6" w:rsidRPr="004D2A93">
        <w:rPr>
          <w:b w:val="0"/>
          <w:caps w:val="0"/>
          <w:sz w:val="18"/>
          <w:szCs w:val="18"/>
          <w:lang w:val="pl-PL"/>
        </w:rPr>
        <w:t>,</w:t>
      </w:r>
      <w:r w:rsidRPr="004D2A93">
        <w:rPr>
          <w:b w:val="0"/>
          <w:caps w:val="0"/>
          <w:sz w:val="18"/>
          <w:szCs w:val="18"/>
          <w:lang w:val="pl-PL"/>
        </w:rPr>
        <w:t xml:space="preserve"> sporządzonego w</w:t>
      </w:r>
      <w:r w:rsidR="00E63BBC" w:rsidRPr="004D2A93">
        <w:rPr>
          <w:b w:val="0"/>
          <w:caps w:val="0"/>
          <w:sz w:val="18"/>
          <w:szCs w:val="18"/>
          <w:lang w:val="pl-PL"/>
        </w:rPr>
        <w:t>edłu</w:t>
      </w:r>
      <w:r w:rsidRPr="004D2A93">
        <w:rPr>
          <w:b w:val="0"/>
          <w:caps w:val="0"/>
          <w:sz w:val="18"/>
          <w:szCs w:val="18"/>
          <w:lang w:val="pl-PL"/>
        </w:rPr>
        <w:t xml:space="preserve">g wzoru stanowiącego załącznik nr 4 do </w:t>
      </w:r>
      <w:r w:rsidR="003C6A61" w:rsidRPr="004D2A93">
        <w:rPr>
          <w:b w:val="0"/>
          <w:caps w:val="0"/>
          <w:sz w:val="18"/>
          <w:szCs w:val="18"/>
          <w:lang w:val="pl-PL"/>
        </w:rPr>
        <w:t>S</w:t>
      </w:r>
      <w:r w:rsidRPr="004D2A93">
        <w:rPr>
          <w:b w:val="0"/>
          <w:caps w:val="0"/>
          <w:sz w:val="18"/>
          <w:szCs w:val="18"/>
          <w:lang w:val="pl-PL"/>
        </w:rPr>
        <w:t>WZ</w:t>
      </w:r>
      <w:r w:rsidR="005D056B" w:rsidRPr="004D2A93">
        <w:rPr>
          <w:b w:val="0"/>
          <w:caps w:val="0"/>
          <w:sz w:val="18"/>
          <w:szCs w:val="18"/>
          <w:lang w:val="pl-PL"/>
        </w:rPr>
        <w:t>,</w:t>
      </w:r>
      <w:r w:rsidR="00EB74C8" w:rsidRPr="004D2A93">
        <w:rPr>
          <w:b w:val="0"/>
          <w:caps w:val="0"/>
          <w:sz w:val="18"/>
          <w:szCs w:val="18"/>
          <w:lang w:val="pl-PL"/>
        </w:rPr>
        <w:t xml:space="preserve"> złożonego w Systemie Zakupowym GK PGE</w:t>
      </w:r>
      <w:r w:rsidRPr="004D2A93">
        <w:rPr>
          <w:b w:val="0"/>
          <w:caps w:val="0"/>
          <w:sz w:val="18"/>
          <w:szCs w:val="18"/>
          <w:lang w:val="pl-PL"/>
        </w:rPr>
        <w:t>.</w:t>
      </w:r>
      <w:r w:rsidR="00213AF2" w:rsidRPr="004D2A93">
        <w:rPr>
          <w:b w:val="0"/>
          <w:caps w:val="0"/>
          <w:sz w:val="18"/>
          <w:szCs w:val="18"/>
          <w:lang w:val="pl-PL"/>
        </w:rPr>
        <w:t xml:space="preserve"> </w:t>
      </w:r>
      <w:r w:rsidR="00213AF2" w:rsidRPr="004D2A93">
        <w:rPr>
          <w:caps w:val="0"/>
          <w:sz w:val="18"/>
          <w:szCs w:val="18"/>
          <w:lang w:val="pl-PL"/>
        </w:rPr>
        <w:t>Formularz systemowy wygenerowany w Systemie Zakupowym GK PGE nie stanowi Oferty</w:t>
      </w:r>
      <w:r w:rsidR="00213AF2" w:rsidRPr="004D2A93">
        <w:rPr>
          <w:b w:val="0"/>
          <w:caps w:val="0"/>
          <w:sz w:val="18"/>
          <w:szCs w:val="18"/>
          <w:lang w:val="pl-PL"/>
        </w:rPr>
        <w:t>.</w:t>
      </w:r>
    </w:p>
    <w:p w14:paraId="5E4743DD" w14:textId="1A6DD2C0" w:rsidR="001868FA" w:rsidRPr="004D2A93" w:rsidRDefault="001868FA" w:rsidP="00764DF1">
      <w:pPr>
        <w:pStyle w:val="Nagwek1"/>
        <w:keepNext w:val="0"/>
        <w:keepLines w:val="0"/>
        <w:numPr>
          <w:ilvl w:val="1"/>
          <w:numId w:val="57"/>
        </w:numPr>
        <w:suppressAutoHyphens/>
        <w:spacing w:before="120" w:after="120" w:line="240" w:lineRule="auto"/>
        <w:ind w:left="1134" w:hanging="1162"/>
        <w:rPr>
          <w:b w:val="0"/>
          <w:caps w:val="0"/>
          <w:sz w:val="18"/>
          <w:szCs w:val="18"/>
          <w:lang w:val="pl-PL"/>
        </w:rPr>
      </w:pPr>
      <w:r w:rsidRPr="004D2A93">
        <w:rPr>
          <w:b w:val="0"/>
          <w:caps w:val="0"/>
          <w:sz w:val="18"/>
          <w:szCs w:val="18"/>
          <w:lang w:val="pl-PL"/>
        </w:rPr>
        <w:t xml:space="preserve">Wykonawca może przed upływem terminu do składania Ofert zmienić lub wycofać Ofertę za pośrednictwem Systemu Zakupowego. Sposób zmiany / wycofania Oferty został opisany w instrukcji </w:t>
      </w:r>
      <w:r w:rsidR="001347EC" w:rsidRPr="001347EC">
        <w:rPr>
          <w:b w:val="0"/>
          <w:caps w:val="0"/>
          <w:sz w:val="18"/>
          <w:szCs w:val="18"/>
          <w:lang w:val="pl-PL"/>
        </w:rPr>
        <w:t>dokumencie „Szczegółowa instrukcja korzystania z Systemu Zakupowego GK PGE dla Wykonawców</w:t>
      </w:r>
      <w:bookmarkEnd w:id="508"/>
      <w:bookmarkEnd w:id="509"/>
    </w:p>
    <w:p w14:paraId="6F035C62" w14:textId="73C784B1"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10" w:name="_Toc515896291"/>
      <w:bookmarkStart w:id="511" w:name="_Toc40987453"/>
      <w:bookmarkStart w:id="512" w:name="_Toc51166366"/>
      <w:r w:rsidRPr="004D2A93">
        <w:rPr>
          <w:rFonts w:ascii="Trebuchet MS" w:hAnsi="Trebuchet MS"/>
          <w:b w:val="0"/>
          <w:caps w:val="0"/>
          <w:color w:val="1A7466"/>
          <w:sz w:val="32"/>
          <w:szCs w:val="32"/>
          <w:lang w:val="pl-PL"/>
        </w:rPr>
        <w:t>INSTRUKCJA ZŁOŻENIA JEDZ</w:t>
      </w:r>
      <w:bookmarkEnd w:id="510"/>
      <w:bookmarkEnd w:id="511"/>
      <w:bookmarkEnd w:id="512"/>
    </w:p>
    <w:p w14:paraId="6EFC1967"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3" w:name="_Toc51166367"/>
      <w:r w:rsidRPr="004D2A93">
        <w:rPr>
          <w:b w:val="0"/>
          <w:caps w:val="0"/>
          <w:sz w:val="18"/>
          <w:szCs w:val="18"/>
          <w:lang w:val="pl-PL"/>
        </w:rPr>
        <w:t>Wykonawca może w celu wypełnienia JEDZ posłużyć się wzorem stanowiącym Załącznik nr 3 do SWZ, co rekomenduje Zamawiający. JEDZ może by</w:t>
      </w:r>
      <w:r w:rsidR="003B76F3" w:rsidRPr="004D2A93">
        <w:rPr>
          <w:b w:val="0"/>
          <w:caps w:val="0"/>
          <w:sz w:val="18"/>
          <w:szCs w:val="18"/>
          <w:lang w:val="pl-PL"/>
        </w:rPr>
        <w:t>ć również przygotowany w </w:t>
      </w:r>
      <w:r w:rsidRPr="004D2A93">
        <w:rPr>
          <w:b w:val="0"/>
          <w:caps w:val="0"/>
          <w:sz w:val="18"/>
          <w:szCs w:val="18"/>
          <w:lang w:val="pl-PL"/>
        </w:rPr>
        <w:t xml:space="preserve">narzędziu dostępnym na stronie internetowej: </w:t>
      </w:r>
      <w:r w:rsidR="00354402">
        <w:fldChar w:fldCharType="begin"/>
      </w:r>
      <w:r w:rsidR="00354402" w:rsidRPr="00354402">
        <w:rPr>
          <w:lang w:val="pl-PL"/>
          <w:rPrChange w:id="514" w:author="Autor">
            <w:rPr/>
          </w:rPrChange>
        </w:rPr>
        <w:instrText>HYPERLINK "https://espd.uzp.gov.pl/"</w:instrText>
      </w:r>
      <w:r w:rsidR="00354402">
        <w:fldChar w:fldCharType="separate"/>
      </w:r>
      <w:r w:rsidRPr="004D2A93">
        <w:rPr>
          <w:caps w:val="0"/>
          <w:sz w:val="18"/>
          <w:szCs w:val="18"/>
          <w:lang w:val="pl-PL"/>
        </w:rPr>
        <w:t>https://espd.uzp.gov.pl/</w:t>
      </w:r>
      <w:r w:rsidR="00354402">
        <w:rPr>
          <w:caps w:val="0"/>
          <w:sz w:val="18"/>
          <w:szCs w:val="18"/>
          <w:lang w:val="pl-PL"/>
        </w:rPr>
        <w:fldChar w:fldCharType="end"/>
      </w:r>
      <w:r w:rsidRPr="004D2A93">
        <w:rPr>
          <w:caps w:val="0"/>
          <w:sz w:val="18"/>
          <w:szCs w:val="18"/>
          <w:lang w:val="pl-PL"/>
        </w:rPr>
        <w:t xml:space="preserve">, </w:t>
      </w:r>
      <w:r w:rsidRPr="004D2A93">
        <w:rPr>
          <w:b w:val="0"/>
          <w:caps w:val="0"/>
          <w:sz w:val="18"/>
          <w:szCs w:val="18"/>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513"/>
    </w:p>
    <w:p w14:paraId="586783B8" w14:textId="023ACE2B" w:rsidR="001868FA" w:rsidRPr="00A14D0E"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r w:rsidRPr="00700ED3">
        <w:rPr>
          <w:b w:val="0"/>
          <w:caps w:val="0"/>
          <w:sz w:val="18"/>
          <w:szCs w:val="18"/>
          <w:lang w:val="pl-PL"/>
        </w:rPr>
        <w:t>JEDZ należy złożyć w Systemie Zakupowym wraz z Ofertą.</w:t>
      </w:r>
      <w:r w:rsidRPr="00700ED3">
        <w:rPr>
          <w:rStyle w:val="Odwoaniedokomentarza"/>
          <w:b w:val="0"/>
          <w:caps w:val="0"/>
          <w:kern w:val="0"/>
          <w:sz w:val="18"/>
          <w:szCs w:val="18"/>
          <w:lang w:val="pl-PL"/>
        </w:rPr>
        <w:t xml:space="preserve"> </w:t>
      </w:r>
      <w:r w:rsidRPr="00700ED3">
        <w:rPr>
          <w:b w:val="0"/>
          <w:caps w:val="0"/>
          <w:sz w:val="18"/>
          <w:szCs w:val="18"/>
          <w:lang w:val="pl-PL"/>
        </w:rPr>
        <w:t>Dotyczy to również JEDZ podmiotów, o których mowa w pkt. 20.4.1 SWZ</w:t>
      </w:r>
      <w:r w:rsidRPr="00A14D0E">
        <w:rPr>
          <w:b w:val="0"/>
          <w:caps w:val="0"/>
          <w:sz w:val="18"/>
          <w:szCs w:val="18"/>
          <w:lang w:val="pl-PL"/>
        </w:rPr>
        <w:t>.</w:t>
      </w:r>
    </w:p>
    <w:p w14:paraId="16351B10"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5" w:name="_Toc40987456"/>
      <w:bookmarkStart w:id="516" w:name="_Toc51166369"/>
      <w:r w:rsidRPr="004D2A93">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515"/>
      <w:bookmarkEnd w:id="516"/>
    </w:p>
    <w:p w14:paraId="0E5BF9E6"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7" w:name="_Toc40987457"/>
      <w:bookmarkStart w:id="518" w:name="_Toc51166370"/>
      <w:r w:rsidRPr="004D2A93">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517"/>
      <w:bookmarkEnd w:id="518"/>
    </w:p>
    <w:p w14:paraId="798EB229" w14:textId="77777777"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19" w:name="_Toc40987458"/>
      <w:bookmarkStart w:id="520" w:name="_Toc51166371"/>
      <w:r w:rsidRPr="004D2A93">
        <w:rPr>
          <w:b w:val="0"/>
          <w:caps w:val="0"/>
          <w:sz w:val="18"/>
          <w:szCs w:val="18"/>
          <w:lang w:val="pl-PL"/>
        </w:rPr>
        <w:t>Instrukcja wypełnienia formularza JEDZ / ESPD dostępna jest na stronie internetowej</w:t>
      </w:r>
      <w:bookmarkEnd w:id="519"/>
      <w:bookmarkEnd w:id="520"/>
      <w:r w:rsidRPr="004D2A93">
        <w:rPr>
          <w:b w:val="0"/>
          <w:caps w:val="0"/>
          <w:sz w:val="18"/>
          <w:szCs w:val="18"/>
          <w:lang w:val="pl-PL"/>
        </w:rPr>
        <w:t xml:space="preserve">: </w:t>
      </w:r>
    </w:p>
    <w:p w14:paraId="7255C547" w14:textId="26880B74" w:rsidR="001868FA" w:rsidRPr="00B47A2D" w:rsidRDefault="001347EC" w:rsidP="00764DF1">
      <w:pPr>
        <w:ind w:left="1134"/>
        <w:rPr>
          <w:rFonts w:ascii="Verdana" w:hAnsi="Verdana"/>
          <w:sz w:val="18"/>
          <w:szCs w:val="18"/>
        </w:rPr>
      </w:pPr>
      <w:r w:rsidRPr="001347EC">
        <w:rPr>
          <w:rFonts w:ascii="Verdana" w:hAnsi="Verdana"/>
          <w:sz w:val="18"/>
          <w:szCs w:val="18"/>
        </w:rPr>
        <w:t>https://www.gov.pl/web/uzp/jednolity-europejski-dokument-zamowienia</w:t>
      </w:r>
    </w:p>
    <w:p w14:paraId="5F7E34B2" w14:textId="3D190DE1" w:rsidR="001868FA" w:rsidRPr="004D2A93" w:rsidRDefault="001868FA" w:rsidP="00764DF1">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521" w:name="_Toc528334690"/>
      <w:bookmarkStart w:id="522" w:name="_Toc40987459"/>
      <w:bookmarkStart w:id="523" w:name="_Toc51166372"/>
      <w:r w:rsidRPr="004D2A93">
        <w:rPr>
          <w:b w:val="0"/>
          <w:caps w:val="0"/>
          <w:sz w:val="18"/>
          <w:szCs w:val="18"/>
          <w:lang w:val="pl-PL"/>
        </w:rPr>
        <w:t>Obowiązek złożenia JEDZ w postaci elektronicznej opatrzonej kwalifikowanym Podpisem elektronicznym</w:t>
      </w:r>
      <w:r w:rsidR="005B513E" w:rsidRPr="004D2A93">
        <w:rPr>
          <w:b w:val="0"/>
          <w:caps w:val="0"/>
          <w:sz w:val="18"/>
          <w:szCs w:val="18"/>
          <w:lang w:val="pl-PL"/>
        </w:rPr>
        <w:t xml:space="preserve"> </w:t>
      </w:r>
      <w:r w:rsidRPr="004D2A93">
        <w:rPr>
          <w:b w:val="0"/>
          <w:caps w:val="0"/>
          <w:sz w:val="18"/>
          <w:szCs w:val="18"/>
          <w:lang w:val="pl-PL"/>
        </w:rPr>
        <w:t>w sposób określony powyżej dotyczy również JEDZ składanego na wezwanie w trybie art. 128 ust. 1 Ustawy PZP.</w:t>
      </w:r>
      <w:bookmarkEnd w:id="521"/>
      <w:bookmarkEnd w:id="522"/>
      <w:bookmarkEnd w:id="523"/>
    </w:p>
    <w:p w14:paraId="07B86CE8"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24" w:name="_Toc165273921"/>
      <w:bookmarkStart w:id="525" w:name="_Toc165274190"/>
      <w:bookmarkStart w:id="526" w:name="_Toc243294550"/>
      <w:bookmarkStart w:id="527" w:name="_Toc489350399"/>
      <w:bookmarkStart w:id="528" w:name="_Toc515896292"/>
      <w:bookmarkStart w:id="529" w:name="_Toc40987460"/>
      <w:bookmarkStart w:id="530" w:name="_Toc51166373"/>
      <w:r w:rsidRPr="004D2A93">
        <w:rPr>
          <w:rFonts w:ascii="Trebuchet MS" w:hAnsi="Trebuchet MS"/>
          <w:b w:val="0"/>
          <w:caps w:val="0"/>
          <w:color w:val="1A7466"/>
          <w:sz w:val="32"/>
          <w:szCs w:val="32"/>
          <w:lang w:val="pl-PL"/>
        </w:rPr>
        <w:t>SPOSÓB ORAZ TERMIN SKŁADANIA I OTWARCIA OFERT</w:t>
      </w:r>
      <w:bookmarkEnd w:id="524"/>
      <w:bookmarkEnd w:id="525"/>
      <w:bookmarkEnd w:id="526"/>
      <w:bookmarkEnd w:id="527"/>
      <w:bookmarkEnd w:id="528"/>
      <w:bookmarkEnd w:id="529"/>
      <w:bookmarkEnd w:id="530"/>
    </w:p>
    <w:p w14:paraId="4936A465" w14:textId="38CC56F1"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31" w:name="_Toc40987461"/>
      <w:bookmarkStart w:id="532" w:name="_Toc51166374"/>
      <w:r w:rsidRPr="004D2A93">
        <w:rPr>
          <w:b w:val="0"/>
          <w:caps w:val="0"/>
          <w:sz w:val="18"/>
          <w:szCs w:val="18"/>
          <w:lang w:val="pl-PL"/>
        </w:rPr>
        <w:t xml:space="preserve">Oferty powinny być złożone za pośrednictwem Systemu Zakupowego, w terminie do dnia </w:t>
      </w:r>
      <w:r w:rsidR="009D726D">
        <w:rPr>
          <w:b w:val="0"/>
          <w:caps w:val="0"/>
          <w:sz w:val="18"/>
          <w:szCs w:val="18"/>
          <w:lang w:val="pl-PL"/>
        </w:rPr>
        <w:t>09.12.2025r.</w:t>
      </w:r>
      <w:r w:rsidR="009D726D" w:rsidRPr="004D2A93">
        <w:rPr>
          <w:b w:val="0"/>
          <w:caps w:val="0"/>
          <w:sz w:val="18"/>
          <w:szCs w:val="18"/>
          <w:lang w:val="pl-PL"/>
        </w:rPr>
        <w:t xml:space="preserve"> </w:t>
      </w:r>
      <w:r w:rsidRPr="004D2A93">
        <w:rPr>
          <w:b w:val="0"/>
          <w:caps w:val="0"/>
          <w:sz w:val="18"/>
          <w:szCs w:val="18"/>
          <w:lang w:val="pl-PL"/>
        </w:rPr>
        <w:t xml:space="preserve">do godziny </w:t>
      </w:r>
      <w:r w:rsidR="009D726D">
        <w:rPr>
          <w:b w:val="0"/>
          <w:caps w:val="0"/>
          <w:sz w:val="18"/>
          <w:szCs w:val="18"/>
          <w:lang w:val="pl-PL"/>
        </w:rPr>
        <w:t>10:00</w:t>
      </w:r>
      <w:r w:rsidR="009D726D" w:rsidRPr="004D2A93">
        <w:rPr>
          <w:b w:val="0"/>
          <w:caps w:val="0"/>
          <w:sz w:val="18"/>
          <w:szCs w:val="18"/>
          <w:lang w:val="pl-PL"/>
        </w:rPr>
        <w:t xml:space="preserve"> </w:t>
      </w:r>
      <w:r w:rsidRPr="004D2A93">
        <w:rPr>
          <w:b w:val="0"/>
          <w:caps w:val="0"/>
          <w:sz w:val="18"/>
          <w:szCs w:val="18"/>
          <w:lang w:val="pl-PL"/>
        </w:rPr>
        <w:t xml:space="preserve">Wykonawcy proszeni są o składanie dokumentów w Systemie Zakupowym z odpowiednim wyprzedzeniem czasowym. Moment złożenia Oferty / wniosku następuje wraz z zakończeniem procesu składania, tj. po kliknięciu na przycisk „Złóż wniosek / ofertę” </w:t>
      </w:r>
      <w:r w:rsidRPr="004D2A93">
        <w:rPr>
          <w:caps w:val="0"/>
          <w:sz w:val="18"/>
          <w:szCs w:val="18"/>
          <w:lang w:val="pl-PL"/>
        </w:rPr>
        <w:t>i wyświetleniu przez System komunikatu „Oferta złożona</w:t>
      </w:r>
      <w:r w:rsidR="001347EC">
        <w:rPr>
          <w:caps w:val="0"/>
          <w:sz w:val="18"/>
          <w:szCs w:val="18"/>
          <w:lang w:val="pl-PL"/>
        </w:rPr>
        <w:t xml:space="preserve"> poprawnie</w:t>
      </w:r>
      <w:r w:rsidRPr="004D2A93">
        <w:rPr>
          <w:caps w:val="0"/>
          <w:sz w:val="18"/>
          <w:szCs w:val="18"/>
          <w:lang w:val="pl-PL"/>
        </w:rPr>
        <w:t>”</w:t>
      </w:r>
      <w:r w:rsidRPr="004D2A93">
        <w:rPr>
          <w:b w:val="0"/>
          <w:caps w:val="0"/>
          <w:sz w:val="18"/>
          <w:szCs w:val="18"/>
          <w:lang w:val="pl-PL"/>
        </w:rPr>
        <w:t>.</w:t>
      </w:r>
      <w:bookmarkEnd w:id="531"/>
      <w:bookmarkEnd w:id="532"/>
    </w:p>
    <w:p w14:paraId="504DA5A9" w14:textId="5E82CEBD"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33" w:name="_Toc40987462"/>
      <w:bookmarkStart w:id="534" w:name="_Toc51166375"/>
      <w:r w:rsidRPr="004D2A93">
        <w:rPr>
          <w:b w:val="0"/>
          <w:caps w:val="0"/>
          <w:sz w:val="18"/>
          <w:szCs w:val="18"/>
          <w:lang w:val="pl-PL"/>
        </w:rPr>
        <w:t xml:space="preserve">Otwarcie ofert odbędzie się bez udziału Wykonawców, przy użyciu Systemu Zakupowego GK PGE, w dniu </w:t>
      </w:r>
      <w:r w:rsidR="009D726D">
        <w:rPr>
          <w:b w:val="0"/>
          <w:caps w:val="0"/>
          <w:sz w:val="18"/>
          <w:szCs w:val="18"/>
          <w:lang w:val="pl-PL"/>
        </w:rPr>
        <w:t>09.12.2025r.</w:t>
      </w:r>
      <w:r w:rsidR="009D726D" w:rsidRPr="004D2A93">
        <w:rPr>
          <w:b w:val="0"/>
          <w:caps w:val="0"/>
          <w:sz w:val="18"/>
          <w:szCs w:val="18"/>
          <w:lang w:val="pl-PL"/>
        </w:rPr>
        <w:t xml:space="preserve"> </w:t>
      </w:r>
      <w:r w:rsidRPr="004D2A93">
        <w:rPr>
          <w:b w:val="0"/>
          <w:caps w:val="0"/>
          <w:sz w:val="18"/>
          <w:szCs w:val="18"/>
          <w:lang w:val="pl-PL"/>
        </w:rPr>
        <w:t xml:space="preserve">o godz. </w:t>
      </w:r>
      <w:bookmarkEnd w:id="533"/>
      <w:r w:rsidR="009D726D">
        <w:rPr>
          <w:b w:val="0"/>
          <w:caps w:val="0"/>
          <w:sz w:val="18"/>
          <w:szCs w:val="18"/>
          <w:lang w:val="pl-PL"/>
        </w:rPr>
        <w:t>12:00</w:t>
      </w:r>
      <w:r w:rsidR="009D726D" w:rsidRPr="004D2A93">
        <w:rPr>
          <w:b w:val="0"/>
          <w:caps w:val="0"/>
          <w:sz w:val="18"/>
          <w:szCs w:val="18"/>
          <w:lang w:val="pl-PL"/>
        </w:rPr>
        <w:t xml:space="preserve"> </w:t>
      </w:r>
      <w:r w:rsidRPr="004D2A93">
        <w:rPr>
          <w:caps w:val="0"/>
          <w:sz w:val="18"/>
          <w:szCs w:val="18"/>
          <w:u w:val="single"/>
          <w:lang w:val="pl-PL"/>
        </w:rPr>
        <w:t>Do upływu tego terminu, Zamawiający nie ma możliwości zapoznania się z Ofertą.</w:t>
      </w:r>
      <w:bookmarkEnd w:id="534"/>
      <w:r w:rsidRPr="004D2A93">
        <w:rPr>
          <w:b w:val="0"/>
          <w:caps w:val="0"/>
          <w:sz w:val="18"/>
          <w:szCs w:val="18"/>
          <w:lang w:val="pl-PL"/>
        </w:rPr>
        <w:t xml:space="preserve"> </w:t>
      </w:r>
    </w:p>
    <w:p w14:paraId="4DD91E9C" w14:textId="067FC6BD"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r w:rsidRPr="004D2A93">
        <w:rPr>
          <w:b w:val="0"/>
          <w:caps w:val="0"/>
          <w:sz w:val="18"/>
          <w:szCs w:val="18"/>
          <w:lang w:val="pl-PL"/>
        </w:rPr>
        <w:t xml:space="preserve">W przypadku awarii </w:t>
      </w:r>
      <w:r w:rsidR="001347EC">
        <w:rPr>
          <w:b w:val="0"/>
          <w:caps w:val="0"/>
          <w:sz w:val="18"/>
          <w:szCs w:val="18"/>
          <w:lang w:val="pl-PL"/>
        </w:rPr>
        <w:t>S</w:t>
      </w:r>
      <w:r w:rsidRPr="004D2A93">
        <w:rPr>
          <w:b w:val="0"/>
          <w:caps w:val="0"/>
          <w:sz w:val="18"/>
          <w:szCs w:val="18"/>
          <w:lang w:val="pl-PL"/>
        </w:rPr>
        <w:t>ystemu, która powoduje b</w:t>
      </w:r>
      <w:r w:rsidR="003B76F3" w:rsidRPr="004D2A93">
        <w:rPr>
          <w:b w:val="0"/>
          <w:caps w:val="0"/>
          <w:sz w:val="18"/>
          <w:szCs w:val="18"/>
          <w:lang w:val="pl-PL"/>
        </w:rPr>
        <w:t>rak możliwości otwarcia Ofert w </w:t>
      </w:r>
      <w:r w:rsidRPr="004D2A93">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535" w:name="_Toc40987463"/>
      <w:bookmarkStart w:id="536" w:name="_Toc51166376"/>
      <w:r w:rsidRPr="004D2A93">
        <w:rPr>
          <w:b w:val="0"/>
          <w:caps w:val="0"/>
          <w:sz w:val="18"/>
          <w:szCs w:val="18"/>
          <w:lang w:val="pl-PL"/>
        </w:rPr>
        <w:t>Zamawiający, najpóźniej przed otwarciem Ofert, udostępnia na stronie internetowej prowadzonego postępowania informację o kwocie, jaką zamierza przeznaczyć na sfinansowanie zamówienia.</w:t>
      </w:r>
    </w:p>
    <w:p w14:paraId="22C3A770" w14:textId="6EF804B1" w:rsidR="001868FA" w:rsidRPr="004D2A93" w:rsidRDefault="001868FA" w:rsidP="00764DF1">
      <w:pPr>
        <w:pStyle w:val="Nagwek1"/>
        <w:keepNext w:val="0"/>
        <w:keepLines w:val="0"/>
        <w:numPr>
          <w:ilvl w:val="1"/>
          <w:numId w:val="59"/>
        </w:numPr>
        <w:suppressAutoHyphens/>
        <w:spacing w:before="120" w:after="120" w:line="240" w:lineRule="auto"/>
        <w:ind w:left="1134" w:hanging="1134"/>
        <w:rPr>
          <w:b w:val="0"/>
          <w:caps w:val="0"/>
          <w:sz w:val="18"/>
          <w:szCs w:val="18"/>
          <w:lang w:val="pl-PL"/>
        </w:rPr>
      </w:pPr>
      <w:r w:rsidRPr="004D2A93">
        <w:rPr>
          <w:b w:val="0"/>
          <w:caps w:val="0"/>
          <w:sz w:val="18"/>
          <w:szCs w:val="18"/>
          <w:lang w:val="pl-PL"/>
        </w:rPr>
        <w:t>Niezwłocznie po otwarciu Ofert, Zamawiający zamieści w Systemie Zakupowym informacje, o których mowa w art. 222 ust. 5 Ustawy PZP tj. informacje o:</w:t>
      </w:r>
      <w:bookmarkEnd w:id="535"/>
      <w:bookmarkEnd w:id="536"/>
    </w:p>
    <w:p w14:paraId="46FB43C9" w14:textId="77777777" w:rsidR="001868FA" w:rsidRPr="004D2A93" w:rsidRDefault="001868FA" w:rsidP="00764DF1">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537" w:name="_Toc40987464"/>
      <w:bookmarkStart w:id="538" w:name="_Toc51166377"/>
      <w:r w:rsidRPr="004D2A93">
        <w:rPr>
          <w:b w:val="0"/>
          <w:caps w:val="0"/>
          <w:sz w:val="18"/>
          <w:szCs w:val="18"/>
          <w:lang w:val="pl-PL"/>
        </w:rPr>
        <w:lastRenderedPageBreak/>
        <w:t>nazwach albo imionach i nazwiskach oraz siedzibach lub miejscach prowadzonej działalności gospodarczej albo miejscach zamieszkania Wykonawców, których oferty zostały otwarte,</w:t>
      </w:r>
    </w:p>
    <w:p w14:paraId="30645687" w14:textId="77777777" w:rsidR="001868FA" w:rsidRPr="004D2A93" w:rsidRDefault="001868FA" w:rsidP="00764DF1">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539" w:name="_Toc40987465"/>
      <w:bookmarkStart w:id="540" w:name="_Toc51166378"/>
      <w:bookmarkEnd w:id="537"/>
      <w:bookmarkEnd w:id="538"/>
      <w:r w:rsidRPr="004D2A93">
        <w:rPr>
          <w:b w:val="0"/>
          <w:caps w:val="0"/>
          <w:sz w:val="18"/>
          <w:szCs w:val="18"/>
          <w:lang w:val="pl-PL"/>
        </w:rPr>
        <w:t>cenach lub kosztach zawartych w ofertach.</w:t>
      </w:r>
      <w:bookmarkEnd w:id="539"/>
      <w:bookmarkEnd w:id="540"/>
    </w:p>
    <w:p w14:paraId="1458511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41" w:name="_Toc40987467"/>
      <w:bookmarkStart w:id="542" w:name="_Toc51166380"/>
      <w:r w:rsidRPr="004D2A93">
        <w:rPr>
          <w:rFonts w:ascii="Trebuchet MS" w:hAnsi="Trebuchet MS"/>
          <w:b w:val="0"/>
          <w:caps w:val="0"/>
          <w:color w:val="1A7466"/>
          <w:sz w:val="32"/>
          <w:szCs w:val="32"/>
          <w:lang w:val="pl-PL"/>
        </w:rPr>
        <w:t>OPIS SPOSOBU OBLICZENIA CENY</w:t>
      </w:r>
      <w:bookmarkEnd w:id="541"/>
      <w:bookmarkEnd w:id="542"/>
    </w:p>
    <w:p w14:paraId="1B2B7CE1" w14:textId="47C818FA"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3" w:name="_Toc40987468"/>
      <w:bookmarkStart w:id="544" w:name="_Toc51166381"/>
      <w:r w:rsidRPr="004D2A93">
        <w:rPr>
          <w:b w:val="0"/>
          <w:caps w:val="0"/>
          <w:sz w:val="18"/>
          <w:szCs w:val="18"/>
          <w:lang w:val="pl-PL"/>
        </w:rPr>
        <w:t>Cena Oferty musi być podana w polskich złotych. Całość rozliczeń między Zamawiającym a Wykonawcą będzie prowadzona w złotych polskich.</w:t>
      </w:r>
      <w:bookmarkEnd w:id="543"/>
      <w:bookmarkEnd w:id="544"/>
    </w:p>
    <w:p w14:paraId="6E628CF1" w14:textId="37CD4D18"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5" w:name="_Toc40987469"/>
      <w:bookmarkStart w:id="546" w:name="_Toc51166382"/>
      <w:r w:rsidRPr="004D2A93">
        <w:rPr>
          <w:b w:val="0"/>
          <w:caps w:val="0"/>
          <w:sz w:val="18"/>
          <w:szCs w:val="18"/>
          <w:lang w:val="pl-PL"/>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której projekt stanowi Załącznik</w:t>
      </w:r>
      <w:r w:rsidR="00A14D0E">
        <w:rPr>
          <w:b w:val="0"/>
          <w:caps w:val="0"/>
          <w:sz w:val="18"/>
          <w:szCs w:val="18"/>
          <w:lang w:val="pl-PL"/>
        </w:rPr>
        <w:t xml:space="preserve"> </w:t>
      </w:r>
      <w:r w:rsidRPr="004D2A93">
        <w:rPr>
          <w:b w:val="0"/>
          <w:caps w:val="0"/>
          <w:sz w:val="18"/>
          <w:szCs w:val="18"/>
          <w:lang w:val="pl-PL"/>
        </w:rPr>
        <w:t>nr 2 do SWZ.</w:t>
      </w:r>
      <w:bookmarkEnd w:id="545"/>
      <w:bookmarkEnd w:id="546"/>
    </w:p>
    <w:p w14:paraId="55C5E526" w14:textId="5DC0E1E5" w:rsidR="001868FA" w:rsidRPr="00A14D0E"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7" w:name="_Toc40987470"/>
      <w:bookmarkStart w:id="548" w:name="_Toc51166383"/>
      <w:r w:rsidRPr="004D2A93">
        <w:rPr>
          <w:b w:val="0"/>
          <w:caps w:val="0"/>
          <w:sz w:val="18"/>
          <w:szCs w:val="18"/>
          <w:lang w:val="pl-PL"/>
        </w:rPr>
        <w:t xml:space="preserve">Wykonawca określi cenę realizacji Przedmiotu zamówienia poprzez wskazanie łącznej ceny netto, podatku VAT oraz ceny brutto zamówienia. Wyliczenia ceny brutto </w:t>
      </w:r>
      <w:r w:rsidRPr="00A14D0E">
        <w:rPr>
          <w:b w:val="0"/>
          <w:caps w:val="0"/>
          <w:sz w:val="18"/>
          <w:szCs w:val="18"/>
          <w:lang w:val="pl-PL"/>
        </w:rPr>
        <w:t xml:space="preserve">Oferty </w:t>
      </w:r>
      <w:r w:rsidRPr="00700ED3">
        <w:rPr>
          <w:b w:val="0"/>
          <w:caps w:val="0"/>
          <w:sz w:val="18"/>
          <w:szCs w:val="18"/>
          <w:lang w:val="pl-PL"/>
        </w:rPr>
        <w:t xml:space="preserve">należy dokonać zgodnie z treścią Formularza cenowego stanowiącego Załącznik nr </w:t>
      </w:r>
      <w:r w:rsidR="008F1A60" w:rsidRPr="00700ED3">
        <w:rPr>
          <w:b w:val="0"/>
          <w:caps w:val="0"/>
          <w:sz w:val="18"/>
          <w:szCs w:val="18"/>
          <w:lang w:val="pl-PL"/>
        </w:rPr>
        <w:t>11</w:t>
      </w:r>
      <w:r w:rsidR="001D640F" w:rsidRPr="00700ED3">
        <w:rPr>
          <w:b w:val="0"/>
          <w:caps w:val="0"/>
          <w:sz w:val="18"/>
          <w:szCs w:val="18"/>
          <w:lang w:val="pl-PL"/>
        </w:rPr>
        <w:t xml:space="preserve"> </w:t>
      </w:r>
      <w:r w:rsidRPr="00700ED3">
        <w:rPr>
          <w:b w:val="0"/>
          <w:caps w:val="0"/>
          <w:sz w:val="18"/>
          <w:szCs w:val="18"/>
          <w:lang w:val="pl-PL"/>
        </w:rPr>
        <w:t>do SWZ</w:t>
      </w:r>
      <w:r w:rsidRPr="00A14D0E">
        <w:rPr>
          <w:b w:val="0"/>
          <w:caps w:val="0"/>
          <w:sz w:val="18"/>
          <w:szCs w:val="18"/>
          <w:lang w:val="pl-PL"/>
        </w:rPr>
        <w:t>.</w:t>
      </w:r>
      <w:bookmarkEnd w:id="547"/>
      <w:bookmarkEnd w:id="548"/>
      <w:r w:rsidR="000A124F" w:rsidRPr="00A14D0E">
        <w:rPr>
          <w:b w:val="0"/>
          <w:caps w:val="0"/>
          <w:sz w:val="18"/>
          <w:szCs w:val="18"/>
          <w:lang w:val="pl-PL"/>
        </w:rPr>
        <w:t xml:space="preserve"> </w:t>
      </w:r>
      <w:r w:rsidR="005469F5" w:rsidRPr="00A14D0E">
        <w:rPr>
          <w:b w:val="0"/>
          <w:caps w:val="0"/>
          <w:sz w:val="18"/>
          <w:szCs w:val="18"/>
          <w:lang w:val="pl-PL"/>
        </w:rPr>
        <w:t>Dokument należy podpisać kwalifikowanym podpisem elektronicznym.</w:t>
      </w:r>
    </w:p>
    <w:p w14:paraId="23F4B65A" w14:textId="3D83D5FA" w:rsidR="001868FA" w:rsidRPr="004D2A93" w:rsidRDefault="001868FA" w:rsidP="00764DF1">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549" w:name="_Toc40987471"/>
      <w:bookmarkStart w:id="550" w:name="_Toc51166384"/>
      <w:r w:rsidRPr="004D2A93">
        <w:rPr>
          <w:b w:val="0"/>
          <w:caps w:val="0"/>
          <w:sz w:val="18"/>
          <w:szCs w:val="18"/>
          <w:lang w:val="pl-PL"/>
        </w:rPr>
        <w:t>Do porównania Ofert brana będzie pod uwagę cena całkowita brutto za wykonanie Zamówienia.</w:t>
      </w:r>
      <w:bookmarkEnd w:id="549"/>
      <w:bookmarkEnd w:id="550"/>
    </w:p>
    <w:p w14:paraId="7E046279"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51" w:name="_Toc137824141"/>
      <w:bookmarkStart w:id="552" w:name="_Toc154823357"/>
      <w:bookmarkStart w:id="553" w:name="_Toc165273923"/>
      <w:bookmarkStart w:id="554" w:name="_Toc165274192"/>
      <w:bookmarkStart w:id="555" w:name="_Toc243294552"/>
      <w:bookmarkStart w:id="556" w:name="_Toc489350401"/>
      <w:bookmarkStart w:id="557" w:name="_Toc515896294"/>
      <w:bookmarkStart w:id="558" w:name="_Toc40987472"/>
      <w:bookmarkStart w:id="559" w:name="_Toc51166385"/>
      <w:r w:rsidRPr="004D2A93">
        <w:rPr>
          <w:rFonts w:ascii="Trebuchet MS" w:hAnsi="Trebuchet MS"/>
          <w:b w:val="0"/>
          <w:caps w:val="0"/>
          <w:color w:val="1A7466"/>
          <w:sz w:val="32"/>
          <w:szCs w:val="32"/>
          <w:lang w:val="pl-PL"/>
        </w:rPr>
        <w:t>OPIS KRYTERIÓW udzielenia zamówienia I SPOSÓB OCENY OFERT</w:t>
      </w:r>
      <w:bookmarkEnd w:id="551"/>
      <w:bookmarkEnd w:id="552"/>
      <w:bookmarkEnd w:id="553"/>
      <w:bookmarkEnd w:id="554"/>
      <w:bookmarkEnd w:id="555"/>
      <w:bookmarkEnd w:id="556"/>
      <w:bookmarkEnd w:id="557"/>
      <w:bookmarkEnd w:id="558"/>
      <w:bookmarkEnd w:id="559"/>
    </w:p>
    <w:p w14:paraId="0942BC9D" w14:textId="30323DF2" w:rsidR="001868FA" w:rsidRPr="004D2A93" w:rsidRDefault="001868FA" w:rsidP="00764DF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60" w:name="_Toc40987473"/>
      <w:bookmarkStart w:id="561" w:name="_Toc51166386"/>
      <w:r w:rsidRPr="004D2A93">
        <w:rPr>
          <w:b w:val="0"/>
          <w:caps w:val="0"/>
          <w:sz w:val="18"/>
          <w:szCs w:val="18"/>
          <w:lang w:val="pl-PL"/>
        </w:rPr>
        <w:t>Spośród Ofert niepodlegających odrzuceniu, Zamawiający wybierze najkorzystniejszą Ofertę, kierując się kryterium:</w:t>
      </w:r>
      <w:bookmarkEnd w:id="560"/>
      <w:bookmarkEnd w:id="561"/>
    </w:p>
    <w:p w14:paraId="604A81DD" w14:textId="7834C592" w:rsidR="001868FA" w:rsidRPr="00A14D0E" w:rsidRDefault="001868FA" w:rsidP="00764DF1">
      <w:pPr>
        <w:pStyle w:val="Nagwek1"/>
        <w:keepNext w:val="0"/>
        <w:keepLines w:val="0"/>
        <w:numPr>
          <w:ilvl w:val="2"/>
          <w:numId w:val="61"/>
        </w:numPr>
        <w:suppressAutoHyphens/>
        <w:spacing w:before="120" w:after="120" w:line="240" w:lineRule="auto"/>
        <w:ind w:left="1134" w:right="-284" w:hanging="1134"/>
        <w:rPr>
          <w:sz w:val="18"/>
          <w:szCs w:val="18"/>
          <w:lang w:val="pl-PL"/>
        </w:rPr>
      </w:pPr>
      <w:bookmarkStart w:id="562" w:name="_Toc40987474"/>
      <w:bookmarkStart w:id="563" w:name="_Toc51166387"/>
      <w:r w:rsidRPr="00700ED3">
        <w:rPr>
          <w:caps w:val="0"/>
          <w:sz w:val="18"/>
          <w:szCs w:val="18"/>
          <w:lang w:val="pl-PL"/>
        </w:rPr>
        <w:t xml:space="preserve">Kryterium: Cena. Waga Kryterium – </w:t>
      </w:r>
      <w:r w:rsidR="00A14D0E" w:rsidRPr="00700ED3">
        <w:rPr>
          <w:caps w:val="0"/>
          <w:sz w:val="18"/>
          <w:szCs w:val="18"/>
          <w:lang w:val="pl-PL"/>
        </w:rPr>
        <w:t>100</w:t>
      </w:r>
      <w:r w:rsidRPr="00700ED3">
        <w:rPr>
          <w:bCs/>
          <w:iCs/>
          <w:caps w:val="0"/>
          <w:sz w:val="18"/>
          <w:szCs w:val="18"/>
          <w:lang w:val="pl-PL"/>
        </w:rPr>
        <w:t>%:</w:t>
      </w:r>
      <w:bookmarkEnd w:id="562"/>
      <w:bookmarkEnd w:id="563"/>
    </w:p>
    <w:p w14:paraId="2564E948" w14:textId="77777777" w:rsidR="001868FA" w:rsidRPr="00A14D0E" w:rsidRDefault="001868FA" w:rsidP="00764DF1">
      <w:pPr>
        <w:pStyle w:val="Nagwek1"/>
        <w:keepNext w:val="0"/>
        <w:keepLines w:val="0"/>
        <w:suppressAutoHyphens/>
        <w:spacing w:before="120" w:after="120" w:line="240" w:lineRule="auto"/>
        <w:ind w:left="1134" w:right="-284"/>
        <w:rPr>
          <w:b w:val="0"/>
          <w:caps w:val="0"/>
          <w:sz w:val="18"/>
          <w:szCs w:val="18"/>
          <w:lang w:val="pl-PL"/>
        </w:rPr>
      </w:pPr>
      <w:bookmarkStart w:id="564" w:name="_Toc40987475"/>
      <w:bookmarkStart w:id="565" w:name="_Toc51166388"/>
      <w:r w:rsidRPr="00A14D0E">
        <w:rPr>
          <w:b w:val="0"/>
          <w:caps w:val="0"/>
          <w:sz w:val="18"/>
          <w:szCs w:val="18"/>
          <w:lang w:val="pl-PL"/>
        </w:rPr>
        <w:t>Sposób oceny ofert dla Kryterium Ceny:</w:t>
      </w:r>
      <w:bookmarkEnd w:id="564"/>
      <w:bookmarkEnd w:id="565"/>
    </w:p>
    <w:p w14:paraId="2B563B83" w14:textId="4A11FC18" w:rsidR="001868FA" w:rsidRPr="00A14D0E" w:rsidRDefault="001868FA" w:rsidP="00764DF1">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A14D0E" w:rsidRDefault="001868FA" w:rsidP="00741531">
      <w:pPr>
        <w:suppressAutoHyphens/>
        <w:spacing w:before="120" w:after="120" w:line="240" w:lineRule="auto"/>
        <w:ind w:left="1134"/>
        <w:rPr>
          <w:rFonts w:ascii="Verdana" w:hAnsi="Verdana"/>
          <w:sz w:val="18"/>
          <w:szCs w:val="18"/>
        </w:rPr>
      </w:pPr>
      <w:r w:rsidRPr="00A14D0E">
        <w:rPr>
          <w:rFonts w:ascii="Verdana" w:hAnsi="Verdana"/>
          <w:sz w:val="18"/>
          <w:szCs w:val="18"/>
        </w:rPr>
        <w:t>gdzie:</w:t>
      </w:r>
    </w:p>
    <w:p w14:paraId="7836ABC4" w14:textId="77777777" w:rsidR="001868FA" w:rsidRPr="00A14D0E"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66" w:name="_Toc40987476"/>
      <w:bookmarkStart w:id="567" w:name="_Toc51166389"/>
      <w:r w:rsidRPr="00A14D0E">
        <w:rPr>
          <w:b w:val="0"/>
          <w:caps w:val="0"/>
          <w:sz w:val="18"/>
          <w:szCs w:val="18"/>
          <w:lang w:val="pl-PL"/>
        </w:rPr>
        <w:t>A – najniższa Cena spośród wszystkich ofert niepodlegających odrzuceniu</w:t>
      </w:r>
      <w:bookmarkEnd w:id="566"/>
      <w:bookmarkEnd w:id="567"/>
    </w:p>
    <w:p w14:paraId="64687C15" w14:textId="77777777" w:rsidR="001868FA" w:rsidRPr="00A14D0E"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68" w:name="_Toc40987477"/>
      <w:bookmarkStart w:id="569" w:name="_Toc51166390"/>
      <w:r w:rsidRPr="00A14D0E">
        <w:rPr>
          <w:b w:val="0"/>
          <w:caps w:val="0"/>
          <w:sz w:val="18"/>
          <w:szCs w:val="18"/>
          <w:lang w:val="pl-PL"/>
        </w:rPr>
        <w:t>B – Cena Oferty ocenianej</w:t>
      </w:r>
      <w:bookmarkEnd w:id="568"/>
      <w:bookmarkEnd w:id="569"/>
    </w:p>
    <w:p w14:paraId="176D1177" w14:textId="77777777" w:rsidR="001868FA" w:rsidRPr="00A14D0E" w:rsidRDefault="001868FA" w:rsidP="00741531">
      <w:pPr>
        <w:pStyle w:val="Nagwek1"/>
        <w:keepNext w:val="0"/>
        <w:keepLines w:val="0"/>
        <w:suppressAutoHyphens/>
        <w:spacing w:before="120" w:after="120" w:line="240" w:lineRule="auto"/>
        <w:ind w:left="1134" w:right="-284"/>
        <w:rPr>
          <w:b w:val="0"/>
          <w:caps w:val="0"/>
          <w:sz w:val="18"/>
          <w:szCs w:val="18"/>
          <w:lang w:val="pl-PL"/>
        </w:rPr>
      </w:pPr>
      <w:bookmarkStart w:id="570" w:name="_Toc40987478"/>
      <w:bookmarkStart w:id="571" w:name="_Toc51166391"/>
      <w:proofErr w:type="spellStart"/>
      <w:r w:rsidRPr="00A14D0E">
        <w:rPr>
          <w:b w:val="0"/>
          <w:caps w:val="0"/>
          <w:sz w:val="18"/>
          <w:szCs w:val="18"/>
          <w:lang w:val="pl-PL"/>
        </w:rPr>
        <w:t>Kc</w:t>
      </w:r>
      <w:proofErr w:type="spellEnd"/>
      <w:r w:rsidRPr="00A14D0E">
        <w:rPr>
          <w:b w:val="0"/>
          <w:caps w:val="0"/>
          <w:sz w:val="18"/>
          <w:szCs w:val="18"/>
          <w:lang w:val="pl-PL"/>
        </w:rPr>
        <w:t xml:space="preserve"> – liczba uzyskanych punktów w kryterium Cena</w:t>
      </w:r>
      <w:bookmarkEnd w:id="570"/>
      <w:bookmarkEnd w:id="571"/>
    </w:p>
    <w:p w14:paraId="4D0C0AB8" w14:textId="77777777" w:rsidR="001868FA" w:rsidRPr="00A14D0E"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72" w:name="_Toc40987481"/>
      <w:bookmarkStart w:id="573" w:name="_Toc51166394"/>
      <w:r w:rsidRPr="00A14D0E">
        <w:rPr>
          <w:b w:val="0"/>
          <w:caps w:val="0"/>
          <w:sz w:val="18"/>
          <w:szCs w:val="18"/>
          <w:lang w:val="pl-PL"/>
        </w:rPr>
        <w:t>Wszystkie obliczenia będą dokonywane z dokładnością do dwóch miejsc po przecinku.</w:t>
      </w:r>
      <w:bookmarkEnd w:id="572"/>
      <w:bookmarkEnd w:id="573"/>
    </w:p>
    <w:p w14:paraId="6204144D" w14:textId="179688C3" w:rsidR="001868FA" w:rsidRPr="00A14D0E"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74" w:name="_Toc40987482"/>
      <w:bookmarkStart w:id="575" w:name="_Toc51166395"/>
      <w:r w:rsidRPr="00A14D0E">
        <w:rPr>
          <w:b w:val="0"/>
          <w:caps w:val="0"/>
          <w:sz w:val="18"/>
          <w:szCs w:val="18"/>
          <w:lang w:val="pl-PL"/>
        </w:rPr>
        <w:t xml:space="preserve">Za najkorzystniejszą Ofertę </w:t>
      </w:r>
      <w:r w:rsidRPr="00700ED3">
        <w:rPr>
          <w:b w:val="0"/>
          <w:caps w:val="0"/>
          <w:sz w:val="18"/>
          <w:szCs w:val="18"/>
          <w:lang w:val="pl-PL"/>
        </w:rPr>
        <w:t>w każdej części Przedmiotu Zamówienia</w:t>
      </w:r>
      <w:r w:rsidRPr="00A14D0E">
        <w:rPr>
          <w:b w:val="0"/>
          <w:caps w:val="0"/>
          <w:sz w:val="18"/>
          <w:szCs w:val="18"/>
          <w:lang w:val="pl-PL"/>
        </w:rPr>
        <w:t xml:space="preserve"> zostanie uznana ta, która uzyska najwyższą liczbę punktów na podstawie ww. </w:t>
      </w:r>
      <w:r w:rsidRPr="00700ED3">
        <w:rPr>
          <w:b w:val="0"/>
          <w:caps w:val="0"/>
          <w:sz w:val="18"/>
          <w:szCs w:val="18"/>
          <w:lang w:val="pl-PL"/>
        </w:rPr>
        <w:t xml:space="preserve">kryterium </w:t>
      </w:r>
      <w:r w:rsidRPr="00A14D0E">
        <w:rPr>
          <w:b w:val="0"/>
          <w:caps w:val="0"/>
          <w:sz w:val="18"/>
          <w:szCs w:val="18"/>
          <w:lang w:val="pl-PL"/>
        </w:rPr>
        <w:t>oceny Ofert.</w:t>
      </w:r>
      <w:bookmarkEnd w:id="574"/>
      <w:bookmarkEnd w:id="575"/>
    </w:p>
    <w:p w14:paraId="518BB78C" w14:textId="77777777" w:rsidR="001868FA" w:rsidRPr="004D2A93"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76" w:name="_Toc40987483"/>
      <w:bookmarkStart w:id="577" w:name="_Toc51166396"/>
      <w:r w:rsidRPr="00A14D0E">
        <w:rPr>
          <w:b w:val="0"/>
          <w:caps w:val="0"/>
          <w:sz w:val="18"/>
          <w:szCs w:val="18"/>
          <w:lang w:val="pl-PL"/>
        </w:rPr>
        <w:t>W toku badania i oceny Ofert Zamawiający może żądać od Wykonawców wyjaśn</w:t>
      </w:r>
      <w:r w:rsidRPr="004D2A93">
        <w:rPr>
          <w:b w:val="0"/>
          <w:caps w:val="0"/>
          <w:sz w:val="18"/>
          <w:szCs w:val="18"/>
          <w:lang w:val="pl-PL"/>
        </w:rPr>
        <w:t>ień dotyczących treści złożonych Ofert.</w:t>
      </w:r>
      <w:bookmarkStart w:id="578" w:name="_Toc40987484"/>
      <w:bookmarkStart w:id="579" w:name="_Toc51166397"/>
      <w:bookmarkEnd w:id="576"/>
      <w:bookmarkEnd w:id="577"/>
    </w:p>
    <w:p w14:paraId="780D4D13" w14:textId="77777777" w:rsidR="001868FA" w:rsidRPr="00700ED3" w:rsidRDefault="001868FA" w:rsidP="00741531">
      <w:pPr>
        <w:pStyle w:val="Nagwek1"/>
        <w:keepNext w:val="0"/>
        <w:keepLines w:val="0"/>
        <w:suppressAutoHyphens/>
        <w:spacing w:before="120" w:after="120" w:line="240" w:lineRule="auto"/>
        <w:ind w:left="1134"/>
        <w:rPr>
          <w:b w:val="0"/>
          <w:caps w:val="0"/>
          <w:sz w:val="18"/>
          <w:szCs w:val="18"/>
          <w:lang w:val="pl-PL"/>
        </w:rPr>
      </w:pPr>
      <w:r w:rsidRPr="00700ED3">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700ED3">
        <w:rPr>
          <w:b w:val="0"/>
          <w:caps w:val="0"/>
          <w:sz w:val="18"/>
          <w:szCs w:val="18"/>
          <w:lang w:val="pl-PL"/>
        </w:rPr>
        <w:t>.</w:t>
      </w:r>
      <w:r w:rsidRPr="00700ED3">
        <w:rPr>
          <w:b w:val="0"/>
          <w:caps w:val="0"/>
          <w:sz w:val="18"/>
          <w:szCs w:val="18"/>
          <w:lang w:val="pl-PL"/>
        </w:rPr>
        <w:t xml:space="preserve">   </w:t>
      </w:r>
    </w:p>
    <w:p w14:paraId="35D08ADF" w14:textId="77777777" w:rsidR="001868FA" w:rsidRPr="004D2A93" w:rsidRDefault="001868FA" w:rsidP="00741531">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580" w:name="_Toc40987485"/>
      <w:bookmarkStart w:id="581" w:name="_Toc51166398"/>
      <w:bookmarkEnd w:id="578"/>
      <w:bookmarkEnd w:id="579"/>
      <w:r w:rsidRPr="004D2A93">
        <w:rPr>
          <w:b w:val="0"/>
          <w:caps w:val="0"/>
          <w:sz w:val="18"/>
          <w:szCs w:val="18"/>
          <w:lang w:val="pl-PL"/>
        </w:rPr>
        <w:t>W przypadku złożenia Oferty, której wybór prowadziłby do powstania u Zamawiającego obowiązku podatkowego zgodnie z przepisami ustawy</w:t>
      </w:r>
      <w:r w:rsidR="009D0BB0" w:rsidRPr="004D2A93">
        <w:rPr>
          <w:b w:val="0"/>
          <w:caps w:val="0"/>
          <w:sz w:val="18"/>
          <w:szCs w:val="18"/>
          <w:lang w:val="pl-PL"/>
        </w:rPr>
        <w:t xml:space="preserve"> o podatku od towarów i usług w </w:t>
      </w:r>
      <w:r w:rsidRPr="004D2A93">
        <w:rPr>
          <w:b w:val="0"/>
          <w:caps w:val="0"/>
          <w:sz w:val="18"/>
          <w:szCs w:val="18"/>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80"/>
      <w:bookmarkEnd w:id="581"/>
    </w:p>
    <w:p w14:paraId="1C6C5CD0" w14:textId="77777777" w:rsidR="001868FA" w:rsidRPr="0084471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82" w:name="_Toc489350402"/>
      <w:bookmarkStart w:id="583" w:name="_Toc515896295"/>
      <w:bookmarkStart w:id="584" w:name="_Toc40987486"/>
      <w:bookmarkStart w:id="585" w:name="_Toc51166399"/>
      <w:r w:rsidRPr="004D2A93">
        <w:rPr>
          <w:rFonts w:ascii="Trebuchet MS" w:hAnsi="Trebuchet MS"/>
          <w:b w:val="0"/>
          <w:caps w:val="0"/>
          <w:color w:val="1A7466"/>
          <w:sz w:val="32"/>
          <w:szCs w:val="32"/>
          <w:lang w:val="pl-PL"/>
        </w:rPr>
        <w:lastRenderedPageBreak/>
        <w:t xml:space="preserve">AUKCJA </w:t>
      </w:r>
      <w:r w:rsidRPr="00844713">
        <w:rPr>
          <w:rFonts w:ascii="Trebuchet MS" w:hAnsi="Trebuchet MS"/>
          <w:b w:val="0"/>
          <w:caps w:val="0"/>
          <w:color w:val="1A7466"/>
          <w:sz w:val="32"/>
          <w:szCs w:val="32"/>
          <w:lang w:val="pl-PL"/>
        </w:rPr>
        <w:t>ELEKTRONICZNA</w:t>
      </w:r>
      <w:bookmarkEnd w:id="582"/>
      <w:bookmarkEnd w:id="583"/>
      <w:bookmarkEnd w:id="584"/>
      <w:bookmarkEnd w:id="585"/>
    </w:p>
    <w:p w14:paraId="04315C33" w14:textId="346C32B8" w:rsidR="001868FA" w:rsidRPr="00844713" w:rsidRDefault="001868FA" w:rsidP="00741531">
      <w:pPr>
        <w:pStyle w:val="Nagwek1"/>
        <w:keepNext w:val="0"/>
        <w:keepLines w:val="0"/>
        <w:numPr>
          <w:ilvl w:val="1"/>
          <w:numId w:val="62"/>
        </w:numPr>
        <w:suppressAutoHyphens/>
        <w:spacing w:before="120" w:after="120" w:line="240" w:lineRule="auto"/>
        <w:ind w:left="1134" w:hanging="1134"/>
        <w:rPr>
          <w:b w:val="0"/>
          <w:caps w:val="0"/>
          <w:sz w:val="18"/>
          <w:szCs w:val="18"/>
          <w:lang w:val="pl-PL"/>
        </w:rPr>
      </w:pPr>
      <w:bookmarkStart w:id="586" w:name="_Toc40987487"/>
      <w:bookmarkStart w:id="587" w:name="_Toc51166400"/>
      <w:r w:rsidRPr="00700ED3">
        <w:rPr>
          <w:b w:val="0"/>
          <w:caps w:val="0"/>
          <w:sz w:val="18"/>
          <w:szCs w:val="18"/>
          <w:lang w:val="pl-PL"/>
        </w:rPr>
        <w:t xml:space="preserve">Zamawiający </w:t>
      </w:r>
      <w:r w:rsidRPr="00700ED3">
        <w:rPr>
          <w:b w:val="0"/>
          <w:caps w:val="0"/>
          <w:sz w:val="18"/>
          <w:szCs w:val="18"/>
          <w:u w:val="single"/>
          <w:lang w:val="pl-PL"/>
        </w:rPr>
        <w:t>nie przewiduje</w:t>
      </w:r>
      <w:r w:rsidRPr="00700ED3">
        <w:rPr>
          <w:b w:val="0"/>
          <w:caps w:val="0"/>
          <w:sz w:val="18"/>
          <w:szCs w:val="18"/>
          <w:lang w:val="pl-PL"/>
        </w:rPr>
        <w:t xml:space="preserve"> zakończenia Postępowania w formie aukcji elektronicznej.</w:t>
      </w:r>
      <w:r w:rsidRPr="00844713">
        <w:rPr>
          <w:b w:val="0"/>
          <w:caps w:val="0"/>
          <w:sz w:val="18"/>
          <w:szCs w:val="18"/>
          <w:lang w:val="pl-PL"/>
        </w:rPr>
        <w:t xml:space="preserve"> </w:t>
      </w:r>
    </w:p>
    <w:p w14:paraId="5B50E7FB"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588" w:name="_Toc137824145"/>
      <w:bookmarkStart w:id="589" w:name="_Toc154823362"/>
      <w:bookmarkStart w:id="590" w:name="_Toc165273928"/>
      <w:bookmarkStart w:id="591" w:name="_Toc165274197"/>
      <w:bookmarkStart w:id="592" w:name="_Toc243294557"/>
      <w:bookmarkStart w:id="593" w:name="_Toc489350407"/>
      <w:bookmarkStart w:id="594" w:name="_Toc243294553"/>
      <w:bookmarkStart w:id="595" w:name="_Toc489350403"/>
      <w:bookmarkStart w:id="596" w:name="_Toc515896296"/>
      <w:bookmarkStart w:id="597" w:name="_Toc40987513"/>
      <w:bookmarkStart w:id="598" w:name="_Toc51166425"/>
      <w:bookmarkEnd w:id="586"/>
      <w:bookmarkEnd w:id="587"/>
      <w:r w:rsidRPr="004D2A93">
        <w:rPr>
          <w:rFonts w:ascii="Trebuchet MS" w:hAnsi="Trebuchet MS"/>
          <w:b w:val="0"/>
          <w:caps w:val="0"/>
          <w:color w:val="1A7466"/>
          <w:sz w:val="32"/>
          <w:szCs w:val="32"/>
          <w:lang w:val="pl-PL"/>
        </w:rPr>
        <w:t>INFORMACJE O FORMALNOŚCIACH PO WYBORZE OFERTY W CELU ZAWARCIA UMOWY</w:t>
      </w:r>
      <w:bookmarkEnd w:id="588"/>
      <w:bookmarkEnd w:id="589"/>
      <w:bookmarkEnd w:id="590"/>
      <w:bookmarkEnd w:id="591"/>
      <w:bookmarkEnd w:id="592"/>
      <w:bookmarkEnd w:id="593"/>
      <w:bookmarkEnd w:id="594"/>
      <w:bookmarkEnd w:id="595"/>
      <w:bookmarkEnd w:id="596"/>
      <w:bookmarkEnd w:id="597"/>
      <w:bookmarkEnd w:id="598"/>
    </w:p>
    <w:p w14:paraId="49E07BF3" w14:textId="7777777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599" w:name="_Toc40987514"/>
      <w:bookmarkStart w:id="600" w:name="_Toc51166426"/>
      <w:r w:rsidRPr="004D2A93">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4D2A93">
        <w:rPr>
          <w:b w:val="0"/>
          <w:caps w:val="0"/>
          <w:sz w:val="18"/>
          <w:szCs w:val="18"/>
          <w:lang w:val="pl-PL"/>
        </w:rPr>
        <w:t>ci informacje, o których mowa w </w:t>
      </w:r>
      <w:r w:rsidRPr="004D2A93">
        <w:rPr>
          <w:b w:val="0"/>
          <w:caps w:val="0"/>
          <w:sz w:val="18"/>
          <w:szCs w:val="18"/>
          <w:lang w:val="pl-PL"/>
        </w:rPr>
        <w:t>art. 253 ust. 1 pkt. 1 Ustawy PZP, na stronie internetowej prowadzonego postępowania, tj. w Systemie Zakupowym GK PGE.</w:t>
      </w:r>
      <w:bookmarkEnd w:id="599"/>
      <w:bookmarkEnd w:id="600"/>
    </w:p>
    <w:p w14:paraId="43FFE51B" w14:textId="7DDBB25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601" w:name="_Toc40987515"/>
      <w:bookmarkStart w:id="602" w:name="_Toc51166427"/>
      <w:r w:rsidRPr="004D2A93">
        <w:rPr>
          <w:b w:val="0"/>
          <w:caps w:val="0"/>
          <w:sz w:val="18"/>
          <w:szCs w:val="18"/>
          <w:lang w:val="pl-PL"/>
        </w:rPr>
        <w:t>Z Wykonawcą, którego Oferta zostanie wybrana jako Oferta najkorzystniejsza, zostanie zawarta przez Zamawiającego Umowa, zgodnie z projektem wskazanym w Załączniku nr 2 do SWZ.</w:t>
      </w:r>
      <w:bookmarkEnd w:id="601"/>
      <w:bookmarkEnd w:id="602"/>
      <w:r w:rsidR="00AE0EE7" w:rsidRPr="004D2A93">
        <w:rPr>
          <w:b w:val="0"/>
          <w:caps w:val="0"/>
          <w:sz w:val="18"/>
          <w:szCs w:val="18"/>
          <w:lang w:val="pl-PL"/>
        </w:rPr>
        <w:t xml:space="preserve"> Jeżeli Zamawiający przewidział w </w:t>
      </w:r>
      <w:r w:rsidR="00BF0499" w:rsidRPr="004D2A93">
        <w:rPr>
          <w:b w:val="0"/>
          <w:caps w:val="0"/>
          <w:sz w:val="18"/>
          <w:szCs w:val="18"/>
          <w:lang w:val="pl-PL"/>
        </w:rPr>
        <w:t xml:space="preserve">niniejszej </w:t>
      </w:r>
      <w:r w:rsidR="00AE0EE7" w:rsidRPr="004D2A93">
        <w:rPr>
          <w:b w:val="0"/>
          <w:caps w:val="0"/>
          <w:sz w:val="18"/>
          <w:szCs w:val="18"/>
          <w:lang w:val="pl-PL"/>
        </w:rPr>
        <w:t>SWZ podział zamówienia na części, wówczas Umowy zostaną zawarte odrębnie dla każdej części zamówienia.</w:t>
      </w:r>
    </w:p>
    <w:p w14:paraId="4B050FC1" w14:textId="7777777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603" w:name="_Toc40987516"/>
      <w:bookmarkStart w:id="604" w:name="_Toc51166428"/>
      <w:r w:rsidRPr="004D2A93">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603"/>
      <w:bookmarkEnd w:id="604"/>
    </w:p>
    <w:p w14:paraId="1C3A3BE1" w14:textId="77777777" w:rsidR="001868FA" w:rsidRPr="004D2A93" w:rsidRDefault="001868FA" w:rsidP="00741531">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605" w:name="_Toc40987517"/>
      <w:bookmarkStart w:id="606" w:name="_Toc51166429"/>
      <w:r w:rsidRPr="004D2A93">
        <w:rPr>
          <w:b w:val="0"/>
          <w:caps w:val="0"/>
          <w:sz w:val="18"/>
          <w:szCs w:val="18"/>
          <w:lang w:val="pl-PL"/>
        </w:rPr>
        <w:t>Osoby podpis</w:t>
      </w:r>
      <w:r w:rsidR="00E525E7" w:rsidRPr="004D2A93">
        <w:rPr>
          <w:b w:val="0"/>
          <w:caps w:val="0"/>
          <w:sz w:val="18"/>
          <w:szCs w:val="18"/>
          <w:lang w:val="pl-PL"/>
        </w:rPr>
        <w:t>ujące</w:t>
      </w:r>
      <w:r w:rsidRPr="004D2A93">
        <w:rPr>
          <w:b w:val="0"/>
          <w:caps w:val="0"/>
          <w:sz w:val="18"/>
          <w:szCs w:val="18"/>
          <w:lang w:val="pl-PL"/>
        </w:rPr>
        <w:t xml:space="preserve"> Umow</w:t>
      </w:r>
      <w:r w:rsidR="00E525E7" w:rsidRPr="004D2A93">
        <w:rPr>
          <w:b w:val="0"/>
          <w:caps w:val="0"/>
          <w:sz w:val="18"/>
          <w:szCs w:val="18"/>
          <w:lang w:val="pl-PL"/>
        </w:rPr>
        <w:t>ę</w:t>
      </w:r>
      <w:r w:rsidRPr="004D2A93">
        <w:rPr>
          <w:b w:val="0"/>
          <w:caps w:val="0"/>
          <w:sz w:val="18"/>
          <w:szCs w:val="18"/>
          <w:lang w:val="pl-PL"/>
        </w:rPr>
        <w:t xml:space="preserve"> </w:t>
      </w:r>
      <w:r w:rsidR="00E525E7" w:rsidRPr="004D2A93">
        <w:rPr>
          <w:b w:val="0"/>
          <w:caps w:val="0"/>
          <w:sz w:val="18"/>
          <w:szCs w:val="18"/>
          <w:lang w:val="pl-PL"/>
        </w:rPr>
        <w:t xml:space="preserve">w imieniu Wykonawcy, przed podpisaniem Umowy, </w:t>
      </w:r>
      <w:r w:rsidRPr="004D2A93">
        <w:rPr>
          <w:b w:val="0"/>
          <w:caps w:val="0"/>
          <w:sz w:val="18"/>
          <w:szCs w:val="18"/>
          <w:lang w:val="pl-PL"/>
        </w:rPr>
        <w:t xml:space="preserve">powinny </w:t>
      </w:r>
      <w:r w:rsidR="00E525E7" w:rsidRPr="004D2A93">
        <w:rPr>
          <w:b w:val="0"/>
          <w:caps w:val="0"/>
          <w:sz w:val="18"/>
          <w:szCs w:val="18"/>
          <w:lang w:val="pl-PL"/>
        </w:rPr>
        <w:t>przekazać Zamawiającemu</w:t>
      </w:r>
      <w:r w:rsidRPr="004D2A93">
        <w:rPr>
          <w:b w:val="0"/>
          <w:caps w:val="0"/>
          <w:sz w:val="18"/>
          <w:szCs w:val="18"/>
          <w:lang w:val="pl-PL"/>
        </w:rPr>
        <w:t xml:space="preserve"> dokumenty potwierdzające ich umocowanie do podpisania Umowy, o ile u</w:t>
      </w:r>
      <w:r w:rsidR="009D0BB0" w:rsidRPr="004D2A93">
        <w:rPr>
          <w:b w:val="0"/>
          <w:caps w:val="0"/>
          <w:sz w:val="18"/>
          <w:szCs w:val="18"/>
          <w:lang w:val="pl-PL"/>
        </w:rPr>
        <w:t xml:space="preserve">mocowanie to nie będzie wynikać </w:t>
      </w:r>
      <w:r w:rsidRPr="004D2A93">
        <w:rPr>
          <w:b w:val="0"/>
          <w:caps w:val="0"/>
          <w:sz w:val="18"/>
          <w:szCs w:val="18"/>
          <w:lang w:val="pl-PL"/>
        </w:rPr>
        <w:t xml:space="preserve">z dokumentów </w:t>
      </w:r>
      <w:r w:rsidR="00AE0EE7" w:rsidRPr="004D2A93">
        <w:rPr>
          <w:b w:val="0"/>
          <w:caps w:val="0"/>
          <w:sz w:val="18"/>
          <w:szCs w:val="18"/>
          <w:lang w:val="pl-PL"/>
        </w:rPr>
        <w:t>przekazanych Zamawiającemu w toku postępowania</w:t>
      </w:r>
      <w:r w:rsidR="00237CAD" w:rsidRPr="004D2A93">
        <w:rPr>
          <w:b w:val="0"/>
          <w:caps w:val="0"/>
          <w:sz w:val="18"/>
          <w:szCs w:val="18"/>
          <w:lang w:val="pl-PL"/>
        </w:rPr>
        <w:t xml:space="preserve"> </w:t>
      </w:r>
      <w:r w:rsidR="009D0BB0" w:rsidRPr="004D2A93">
        <w:rPr>
          <w:b w:val="0"/>
          <w:caps w:val="0"/>
          <w:sz w:val="18"/>
          <w:szCs w:val="18"/>
          <w:lang w:val="pl-PL"/>
        </w:rPr>
        <w:t>lub wprost z </w:t>
      </w:r>
      <w:r w:rsidR="00512998" w:rsidRPr="004D2A93">
        <w:rPr>
          <w:b w:val="0"/>
          <w:caps w:val="0"/>
          <w:sz w:val="18"/>
          <w:szCs w:val="18"/>
          <w:lang w:val="pl-PL"/>
        </w:rPr>
        <w:t>dokumentów rejestrowych lub bezpłatnych i ogólnodostępnych baz danych</w:t>
      </w:r>
      <w:r w:rsidRPr="004D2A93">
        <w:rPr>
          <w:b w:val="0"/>
          <w:caps w:val="0"/>
          <w:sz w:val="18"/>
          <w:szCs w:val="18"/>
          <w:lang w:val="pl-PL"/>
        </w:rPr>
        <w:t>.</w:t>
      </w:r>
      <w:bookmarkEnd w:id="605"/>
      <w:bookmarkEnd w:id="606"/>
    </w:p>
    <w:p w14:paraId="0117D546" w14:textId="77777777" w:rsidR="001868FA" w:rsidRPr="00596F56"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07" w:name="_Toc51166430"/>
      <w:r w:rsidRPr="00596F56">
        <w:rPr>
          <w:rFonts w:ascii="Trebuchet MS" w:hAnsi="Trebuchet MS"/>
          <w:b w:val="0"/>
          <w:caps w:val="0"/>
          <w:color w:val="1A7466"/>
          <w:sz w:val="32"/>
          <w:szCs w:val="32"/>
          <w:lang w:val="pl-PL"/>
        </w:rPr>
        <w:t>WYMAGANIA DOTYCZĄCE ZABEZPIECZENIA NALEŻYTEGO WYKONANIA UMOWY</w:t>
      </w:r>
      <w:bookmarkEnd w:id="73"/>
      <w:bookmarkEnd w:id="74"/>
      <w:bookmarkEnd w:id="75"/>
      <w:bookmarkEnd w:id="76"/>
      <w:bookmarkEnd w:id="77"/>
      <w:bookmarkEnd w:id="78"/>
      <w:bookmarkEnd w:id="607"/>
    </w:p>
    <w:p w14:paraId="0A5D8A31" w14:textId="3A887E69" w:rsidR="001868FA" w:rsidRPr="00844713" w:rsidRDefault="001868FA" w:rsidP="00741531">
      <w:pPr>
        <w:pStyle w:val="Nagwek1"/>
        <w:keepNext w:val="0"/>
        <w:keepLines w:val="0"/>
        <w:numPr>
          <w:ilvl w:val="1"/>
          <w:numId w:val="30"/>
        </w:numPr>
        <w:suppressAutoHyphens/>
        <w:spacing w:before="120" w:after="120" w:line="240" w:lineRule="auto"/>
        <w:ind w:left="1134" w:hanging="1134"/>
        <w:rPr>
          <w:b w:val="0"/>
          <w:caps w:val="0"/>
          <w:sz w:val="18"/>
          <w:szCs w:val="18"/>
          <w:lang w:val="pl-PL"/>
        </w:rPr>
      </w:pPr>
      <w:bookmarkStart w:id="608" w:name="_Toc40987521"/>
      <w:bookmarkStart w:id="609" w:name="_Toc51166431"/>
      <w:r w:rsidRPr="00700ED3">
        <w:rPr>
          <w:b w:val="0"/>
          <w:caps w:val="0"/>
          <w:sz w:val="18"/>
          <w:szCs w:val="18"/>
          <w:lang w:val="pl-PL"/>
        </w:rPr>
        <w:t>Zamawiający odstępuje od żądania zabezpieczen</w:t>
      </w:r>
      <w:r w:rsidR="009D0BB0" w:rsidRPr="00700ED3">
        <w:rPr>
          <w:b w:val="0"/>
          <w:caps w:val="0"/>
          <w:sz w:val="18"/>
          <w:szCs w:val="18"/>
          <w:lang w:val="pl-PL"/>
        </w:rPr>
        <w:t>ia należytego wykonania Umowy w </w:t>
      </w:r>
      <w:r w:rsidRPr="00700ED3">
        <w:rPr>
          <w:b w:val="0"/>
          <w:caps w:val="0"/>
          <w:sz w:val="18"/>
          <w:szCs w:val="18"/>
          <w:lang w:val="pl-PL"/>
        </w:rPr>
        <w:t>niniejszym Postępowaniu.</w:t>
      </w:r>
      <w:bookmarkEnd w:id="608"/>
      <w:bookmarkEnd w:id="609"/>
    </w:p>
    <w:p w14:paraId="70220F76"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10" w:name="_Toc243294555"/>
      <w:bookmarkStart w:id="611" w:name="_Toc489350405"/>
      <w:bookmarkStart w:id="612" w:name="_Toc137824144"/>
      <w:bookmarkStart w:id="613" w:name="_Toc154823360"/>
      <w:bookmarkStart w:id="614" w:name="_Toc165273926"/>
      <w:bookmarkStart w:id="615" w:name="_Toc165274195"/>
      <w:bookmarkStart w:id="616" w:name="_Toc51166446"/>
      <w:r w:rsidRPr="004D2A93">
        <w:rPr>
          <w:rFonts w:ascii="Trebuchet MS" w:hAnsi="Trebuchet MS"/>
          <w:b w:val="0"/>
          <w:caps w:val="0"/>
          <w:color w:val="1A7466"/>
          <w:sz w:val="32"/>
          <w:szCs w:val="32"/>
          <w:lang w:val="pl-PL"/>
        </w:rPr>
        <w:t>PROJEKTOWANE POSTANOWIENIA UMOWY</w:t>
      </w:r>
      <w:bookmarkEnd w:id="610"/>
      <w:bookmarkEnd w:id="611"/>
      <w:bookmarkEnd w:id="612"/>
      <w:bookmarkEnd w:id="613"/>
      <w:bookmarkEnd w:id="614"/>
      <w:bookmarkEnd w:id="615"/>
      <w:bookmarkEnd w:id="616"/>
    </w:p>
    <w:p w14:paraId="65B81BA0" w14:textId="77777777" w:rsidR="001868FA" w:rsidRPr="004D2A93"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17" w:name="_Toc40987535"/>
      <w:bookmarkStart w:id="618" w:name="_Toc51166447"/>
      <w:bookmarkStart w:id="619" w:name="_Toc360717346"/>
      <w:bookmarkStart w:id="620" w:name="_Toc404679081"/>
      <w:bookmarkStart w:id="621" w:name="_Toc462325366"/>
      <w:r w:rsidRPr="004D2A93">
        <w:rPr>
          <w:b w:val="0"/>
          <w:caps w:val="0"/>
          <w:sz w:val="18"/>
          <w:szCs w:val="18"/>
          <w:lang w:val="pl-PL"/>
        </w:rPr>
        <w:t>Projekt Umowy stanowi Załącznik nr 2 do SWZ.</w:t>
      </w:r>
      <w:bookmarkEnd w:id="617"/>
      <w:bookmarkEnd w:id="618"/>
    </w:p>
    <w:p w14:paraId="6308A968" w14:textId="77777777" w:rsidR="001868FA" w:rsidRPr="004D2A93"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22" w:name="_Toc40987536"/>
      <w:bookmarkStart w:id="623" w:name="_Toc51166448"/>
      <w:r w:rsidRPr="004D2A93">
        <w:rPr>
          <w:b w:val="0"/>
          <w:caps w:val="0"/>
          <w:sz w:val="18"/>
          <w:szCs w:val="18"/>
          <w:lang w:val="pl-PL"/>
        </w:rPr>
        <w:t>Zamawiający wymaga, aby Wykonawca, którego Oferta zostanie uznana za najkorzystniejszą, zawarł Umowę zgodnie z treścią Projektu Umowy stanowiącego Załącznik nr 2 do SWZ.</w:t>
      </w:r>
      <w:bookmarkEnd w:id="622"/>
      <w:bookmarkEnd w:id="623"/>
      <w:r w:rsidRPr="004D2A93">
        <w:rPr>
          <w:b w:val="0"/>
          <w:caps w:val="0"/>
          <w:sz w:val="18"/>
          <w:szCs w:val="18"/>
          <w:lang w:val="pl-PL"/>
        </w:rPr>
        <w:t xml:space="preserve"> </w:t>
      </w:r>
    </w:p>
    <w:p w14:paraId="5E57E447" w14:textId="77777777" w:rsidR="001868FA" w:rsidRPr="00844713" w:rsidRDefault="001868FA" w:rsidP="00741531">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624" w:name="_Toc40987537"/>
      <w:bookmarkStart w:id="625" w:name="_Toc51166449"/>
      <w:r w:rsidRPr="004D2A93">
        <w:rPr>
          <w:b w:val="0"/>
          <w:caps w:val="0"/>
          <w:sz w:val="18"/>
          <w:szCs w:val="18"/>
          <w:lang w:val="pl-PL"/>
        </w:rPr>
        <w:t xml:space="preserve">Rozliczenia między Zamawiającym a Wykonawcą z tytułu wykonania Zamówienia będą realizowane </w:t>
      </w:r>
      <w:r w:rsidRPr="00700ED3">
        <w:rPr>
          <w:b w:val="0"/>
          <w:caps w:val="0"/>
          <w:sz w:val="18"/>
          <w:szCs w:val="18"/>
          <w:lang w:val="pl-PL"/>
        </w:rPr>
        <w:t>w polskich złotych (PLN)</w:t>
      </w:r>
      <w:r w:rsidRPr="00844713">
        <w:rPr>
          <w:b w:val="0"/>
          <w:caps w:val="0"/>
          <w:sz w:val="18"/>
          <w:szCs w:val="18"/>
          <w:lang w:val="pl-PL"/>
        </w:rPr>
        <w:t>.</w:t>
      </w:r>
      <w:bookmarkEnd w:id="624"/>
      <w:bookmarkEnd w:id="625"/>
    </w:p>
    <w:p w14:paraId="6CDD6E67"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26" w:name="_Toc51166450"/>
      <w:r w:rsidRPr="004D2A93">
        <w:rPr>
          <w:rFonts w:ascii="Trebuchet MS" w:hAnsi="Trebuchet MS"/>
          <w:b w:val="0"/>
          <w:caps w:val="0"/>
          <w:color w:val="1A7466"/>
          <w:sz w:val="32"/>
          <w:szCs w:val="32"/>
          <w:lang w:val="pl-PL"/>
        </w:rPr>
        <w:t>INFORMACJA O FINANSOWANIU ZAMÓWIENIA</w:t>
      </w:r>
      <w:bookmarkEnd w:id="626"/>
      <w:r w:rsidRPr="004D2A93">
        <w:rPr>
          <w:rFonts w:ascii="Trebuchet MS" w:hAnsi="Trebuchet MS"/>
          <w:b w:val="0"/>
          <w:caps w:val="0"/>
          <w:color w:val="1A7466"/>
          <w:sz w:val="32"/>
          <w:szCs w:val="32"/>
          <w:lang w:val="pl-PL"/>
        </w:rPr>
        <w:t xml:space="preserve"> </w:t>
      </w:r>
      <w:bookmarkEnd w:id="619"/>
      <w:bookmarkEnd w:id="620"/>
      <w:bookmarkEnd w:id="621"/>
    </w:p>
    <w:p w14:paraId="05E153DE" w14:textId="5CBA552F" w:rsidR="001868FA" w:rsidRPr="009C5210" w:rsidRDefault="001868FA" w:rsidP="009A4CCF">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627" w:name="_Toc51166451"/>
      <w:r w:rsidRPr="00700ED3">
        <w:rPr>
          <w:b w:val="0"/>
          <w:caps w:val="0"/>
          <w:sz w:val="18"/>
          <w:szCs w:val="18"/>
          <w:lang w:val="pl-PL"/>
        </w:rPr>
        <w:t>Zamawiający oświadcza</w:t>
      </w:r>
      <w:r w:rsidR="00804112" w:rsidRPr="00700ED3">
        <w:rPr>
          <w:b w:val="0"/>
          <w:caps w:val="0"/>
          <w:sz w:val="18"/>
          <w:szCs w:val="18"/>
          <w:lang w:val="pl-PL"/>
        </w:rPr>
        <w:t>, że</w:t>
      </w:r>
      <w:bookmarkEnd w:id="627"/>
      <w:r w:rsidR="00804112" w:rsidRPr="009C5210">
        <w:rPr>
          <w:b w:val="0"/>
          <w:caps w:val="0"/>
          <w:sz w:val="18"/>
          <w:szCs w:val="18"/>
          <w:lang w:val="pl-PL"/>
        </w:rPr>
        <w:t xml:space="preserve"> planuje ubiegać się o pozyskanie preferencyjnego dofinansowania dla zakresu rzeczowego objętego niniejszym zamówieniem ze środków Narodowego Funduszu Ochrony Środowiska i Gospodarki Wodnej (w ramach III naboru wniosków o dofinansowanie z programu priorytetowego „Digitalizacja Sieci Ciepłowniczych”).</w:t>
      </w:r>
    </w:p>
    <w:p w14:paraId="305B153C" w14:textId="16A27165" w:rsidR="001868FA" w:rsidRPr="00700ED3" w:rsidRDefault="001868FA" w:rsidP="009A4CCF">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628" w:name="_Toc40987540"/>
      <w:bookmarkStart w:id="629" w:name="_Toc51166452"/>
      <w:bookmarkStart w:id="630" w:name="_Hlk204841965"/>
      <w:r w:rsidRPr="00700ED3">
        <w:rPr>
          <w:b w:val="0"/>
          <w:caps w:val="0"/>
          <w:sz w:val="18"/>
          <w:szCs w:val="18"/>
          <w:lang w:val="pl-PL"/>
        </w:rPr>
        <w:t>Zamawiający</w:t>
      </w:r>
      <w:r w:rsidR="002F21E4" w:rsidRPr="001F37DE">
        <w:rPr>
          <w:b w:val="0"/>
          <w:caps w:val="0"/>
          <w:sz w:val="18"/>
          <w:szCs w:val="18"/>
          <w:lang w:val="pl-PL"/>
        </w:rPr>
        <w:t xml:space="preserve">, na podstawie art. 257 ustawy </w:t>
      </w:r>
      <w:proofErr w:type="spellStart"/>
      <w:r w:rsidR="002F21E4" w:rsidRPr="001F37DE">
        <w:rPr>
          <w:b w:val="0"/>
          <w:caps w:val="0"/>
          <w:sz w:val="18"/>
          <w:szCs w:val="18"/>
          <w:lang w:val="pl-PL"/>
        </w:rPr>
        <w:t>Pzp</w:t>
      </w:r>
      <w:proofErr w:type="spellEnd"/>
      <w:r w:rsidR="002F21E4" w:rsidRPr="001F37DE">
        <w:rPr>
          <w:b w:val="0"/>
          <w:caps w:val="0"/>
          <w:sz w:val="18"/>
          <w:szCs w:val="18"/>
          <w:lang w:val="pl-PL"/>
        </w:rPr>
        <w:t>,</w:t>
      </w:r>
      <w:r w:rsidRPr="00700ED3">
        <w:rPr>
          <w:b w:val="0"/>
          <w:caps w:val="0"/>
          <w:sz w:val="18"/>
          <w:szCs w:val="18"/>
          <w:lang w:val="pl-PL"/>
        </w:rPr>
        <w:t xml:space="preserve"> może unieważnić Postępowanie o udzielenie Zamówienia, jeżeli środki, które Zamawiający zamierzał przeznaczyć na sfinansowanie całości lub części Przedmiotu Zamówienia, nie zostały mu przyznane.</w:t>
      </w:r>
      <w:bookmarkEnd w:id="628"/>
      <w:bookmarkEnd w:id="629"/>
      <w:r w:rsidR="009C5210" w:rsidRPr="00700ED3">
        <w:rPr>
          <w:lang w:val="pl-PL"/>
        </w:rPr>
        <w:t xml:space="preserve"> </w:t>
      </w:r>
    </w:p>
    <w:p w14:paraId="314A715E"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31" w:name="_Toc360717347"/>
      <w:bookmarkStart w:id="632" w:name="_Toc404679082"/>
      <w:bookmarkStart w:id="633" w:name="_Toc462325367"/>
      <w:bookmarkStart w:id="634" w:name="_Toc51166453"/>
      <w:bookmarkEnd w:id="630"/>
      <w:r w:rsidRPr="004D2A93">
        <w:rPr>
          <w:rFonts w:ascii="Trebuchet MS" w:hAnsi="Trebuchet MS"/>
          <w:b w:val="0"/>
          <w:caps w:val="0"/>
          <w:color w:val="1A7466"/>
          <w:sz w:val="32"/>
          <w:szCs w:val="32"/>
          <w:lang w:val="pl-PL"/>
        </w:rPr>
        <w:t>DOKUMENTOWANIE POSTĘPOWANIA</w:t>
      </w:r>
      <w:bookmarkEnd w:id="631"/>
      <w:bookmarkEnd w:id="632"/>
      <w:bookmarkEnd w:id="633"/>
      <w:bookmarkEnd w:id="634"/>
    </w:p>
    <w:p w14:paraId="0FEC036F" w14:textId="77777777" w:rsidR="001868FA" w:rsidRPr="004D2A93" w:rsidRDefault="001868FA" w:rsidP="009A4CCF">
      <w:pPr>
        <w:pStyle w:val="Nagwek1"/>
        <w:keepNext w:val="0"/>
        <w:keepLines w:val="0"/>
        <w:suppressAutoHyphens/>
        <w:spacing w:before="120" w:after="120" w:line="240" w:lineRule="auto"/>
        <w:ind w:left="1134"/>
        <w:rPr>
          <w:b w:val="0"/>
          <w:caps w:val="0"/>
          <w:sz w:val="18"/>
          <w:szCs w:val="18"/>
          <w:lang w:val="pl-PL"/>
        </w:rPr>
      </w:pPr>
      <w:bookmarkStart w:id="635" w:name="_Toc40987542"/>
      <w:bookmarkStart w:id="636" w:name="_Toc51166454"/>
      <w:r w:rsidRPr="004D2A93">
        <w:rPr>
          <w:b w:val="0"/>
          <w:caps w:val="0"/>
          <w:sz w:val="18"/>
          <w:szCs w:val="18"/>
          <w:lang w:val="pl-PL"/>
        </w:rPr>
        <w:t>W trakcie prowadzenia Postępowania, Zamawiający sporządza protokół Postępowania zgodny z zasadami wskazanymi w art. 71 Ustawy PZP.</w:t>
      </w:r>
      <w:bookmarkEnd w:id="635"/>
      <w:bookmarkEnd w:id="636"/>
    </w:p>
    <w:p w14:paraId="6C4C7C75"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37" w:name="_Toc154823361"/>
      <w:bookmarkStart w:id="638" w:name="_Toc165273927"/>
      <w:bookmarkStart w:id="639" w:name="_Toc165274196"/>
      <w:bookmarkStart w:id="640" w:name="_Toc243294556"/>
      <w:bookmarkStart w:id="641" w:name="_Toc489350406"/>
      <w:bookmarkStart w:id="642" w:name="_Toc51166455"/>
      <w:r w:rsidRPr="004D2A93">
        <w:rPr>
          <w:rFonts w:ascii="Trebuchet MS" w:hAnsi="Trebuchet MS"/>
          <w:b w:val="0"/>
          <w:caps w:val="0"/>
          <w:color w:val="1A7466"/>
          <w:sz w:val="32"/>
          <w:szCs w:val="32"/>
          <w:lang w:val="pl-PL"/>
        </w:rPr>
        <w:lastRenderedPageBreak/>
        <w:t>OCHRONA DANYCH OSOBOWYCH</w:t>
      </w:r>
      <w:bookmarkEnd w:id="637"/>
      <w:bookmarkEnd w:id="638"/>
      <w:bookmarkEnd w:id="639"/>
      <w:bookmarkEnd w:id="640"/>
      <w:bookmarkEnd w:id="641"/>
      <w:bookmarkEnd w:id="642"/>
    </w:p>
    <w:p w14:paraId="4D4F8B1D" w14:textId="2AD79791" w:rsidR="001868FA" w:rsidRPr="00574E76" w:rsidRDefault="001868FA" w:rsidP="009A4CCF">
      <w:pPr>
        <w:pStyle w:val="Akapitzlist"/>
        <w:numPr>
          <w:ilvl w:val="0"/>
          <w:numId w:val="29"/>
        </w:numPr>
        <w:suppressAutoHyphens/>
        <w:spacing w:before="120" w:after="120" w:line="240" w:lineRule="auto"/>
        <w:contextualSpacing w:val="0"/>
        <w:outlineLvl w:val="0"/>
        <w:rPr>
          <w:vanish/>
        </w:rPr>
      </w:pPr>
      <w:bookmarkStart w:id="643" w:name="_Toc51166456"/>
      <w:commentRangeStart w:id="644"/>
    </w:p>
    <w:p w14:paraId="7F98C60D" w14:textId="77777777" w:rsidR="001868FA" w:rsidRPr="00574E76" w:rsidRDefault="001868FA" w:rsidP="009A4CCF">
      <w:pPr>
        <w:pStyle w:val="Akapitzlist"/>
        <w:numPr>
          <w:ilvl w:val="0"/>
          <w:numId w:val="29"/>
        </w:numPr>
        <w:suppressAutoHyphens/>
        <w:spacing w:before="120" w:after="120" w:line="240" w:lineRule="auto"/>
        <w:contextualSpacing w:val="0"/>
        <w:outlineLvl w:val="0"/>
        <w:rPr>
          <w:vanish/>
        </w:rPr>
      </w:pPr>
    </w:p>
    <w:commentRangeEnd w:id="644"/>
    <w:p w14:paraId="22F2DDDB" w14:textId="301A876E" w:rsidR="001868FA" w:rsidRPr="004D2A93" w:rsidRDefault="00EB4A73" w:rsidP="009A4CCF">
      <w:pPr>
        <w:pStyle w:val="Akapitzlist"/>
        <w:numPr>
          <w:ilvl w:val="0"/>
          <w:numId w:val="29"/>
        </w:numPr>
        <w:suppressAutoHyphens/>
        <w:spacing w:before="120" w:after="120" w:line="240" w:lineRule="auto"/>
        <w:ind w:left="1134" w:hanging="1135"/>
        <w:contextualSpacing w:val="0"/>
        <w:outlineLvl w:val="0"/>
        <w:rPr>
          <w:vanish/>
          <w:sz w:val="18"/>
          <w:szCs w:val="18"/>
        </w:rPr>
      </w:pPr>
      <w:r w:rsidRPr="004D2A93">
        <w:rPr>
          <w:rStyle w:val="Odwoaniedokomentarza"/>
          <w:sz w:val="18"/>
          <w:szCs w:val="18"/>
        </w:rPr>
        <w:commentReference w:id="644"/>
      </w:r>
    </w:p>
    <w:bookmarkEnd w:id="643"/>
    <w:p w14:paraId="5A35DB38"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Zgodnie z art. 13 ust. 1 i 2 Rozporządzeniem Parlamentu Europejskiego i Rady (UE) 2016/679 z dnia 27 kwietnia 2016 r. w sprawie ochr</w:t>
      </w:r>
      <w:r w:rsidR="009D0BB0" w:rsidRPr="004D2A93">
        <w:rPr>
          <w:b w:val="0"/>
          <w:sz w:val="18"/>
          <w:szCs w:val="18"/>
          <w:lang w:val="pl-PL"/>
        </w:rPr>
        <w:t>ony osób fizycznych w związku z </w:t>
      </w:r>
      <w:r w:rsidRPr="004D2A93">
        <w:rPr>
          <w:b w:val="0"/>
          <w:sz w:val="18"/>
          <w:szCs w:val="18"/>
          <w:lang w:val="pl-PL"/>
        </w:rPr>
        <w:t>przetwarzaniem danych osobowych i w sprawie swobodnego przepływu takich danych oraz uchylenia dyrektywy 95/46/WE (ogólne rozporządzenie o ochronie danych) (dalej „</w:t>
      </w:r>
      <w:r w:rsidRPr="004D2A93">
        <w:rPr>
          <w:sz w:val="18"/>
          <w:szCs w:val="18"/>
          <w:lang w:val="pl-PL"/>
        </w:rPr>
        <w:t>RODO</w:t>
      </w:r>
      <w:r w:rsidRPr="004D2A93">
        <w:rPr>
          <w:b w:val="0"/>
          <w:sz w:val="18"/>
          <w:szCs w:val="18"/>
          <w:lang w:val="pl-PL"/>
        </w:rPr>
        <w:t>”) informujemy, że:</w:t>
      </w:r>
    </w:p>
    <w:p w14:paraId="5F27EA2E" w14:textId="7D29743B" w:rsidR="001868FA" w:rsidRPr="00700ED3" w:rsidRDefault="001868FA" w:rsidP="00700ED3">
      <w:pPr>
        <w:pStyle w:val="Nagwek2"/>
        <w:widowControl w:val="0"/>
        <w:spacing w:before="120" w:after="120" w:line="240" w:lineRule="auto"/>
        <w:ind w:left="1134"/>
        <w:rPr>
          <w:b w:val="0"/>
          <w:sz w:val="18"/>
          <w:szCs w:val="18"/>
          <w:lang w:val="pl-PL"/>
        </w:rPr>
      </w:pPr>
      <w:bookmarkStart w:id="645" w:name="_Toc51166457"/>
      <w:r w:rsidRPr="004D2A93">
        <w:rPr>
          <w:b w:val="0"/>
          <w:sz w:val="18"/>
          <w:szCs w:val="18"/>
          <w:lang w:val="pl-PL"/>
        </w:rPr>
        <w:t xml:space="preserve">Administratorem w rozumieniu art. 4 pkt 7 RODO w odniesieniu do danych osobowych przetwarzanych w związku z udzieleniem zamówienia publicznego jest Zamawiający: </w:t>
      </w:r>
      <w:bookmarkEnd w:id="645"/>
      <w:r w:rsidR="00844713" w:rsidRPr="00844713">
        <w:rPr>
          <w:b w:val="0"/>
          <w:sz w:val="18"/>
          <w:szCs w:val="18"/>
          <w:lang w:val="pl-PL"/>
        </w:rPr>
        <w:t>1.</w:t>
      </w:r>
      <w:r w:rsidR="00844713" w:rsidRPr="00844713">
        <w:rPr>
          <w:b w:val="0"/>
          <w:sz w:val="18"/>
          <w:szCs w:val="18"/>
          <w:lang w:val="pl-PL"/>
        </w:rPr>
        <w:tab/>
        <w:t>PGE Energia Ciepła S.A</w:t>
      </w:r>
      <w:r w:rsidR="00844713">
        <w:rPr>
          <w:b w:val="0"/>
          <w:sz w:val="18"/>
          <w:szCs w:val="18"/>
          <w:lang w:val="pl-PL"/>
        </w:rPr>
        <w:t xml:space="preserve"> </w:t>
      </w:r>
      <w:r w:rsidRPr="004D2A93">
        <w:rPr>
          <w:b w:val="0"/>
          <w:sz w:val="18"/>
          <w:szCs w:val="18"/>
          <w:lang w:val="pl-PL"/>
        </w:rPr>
        <w:t xml:space="preserve">z siedzibą w </w:t>
      </w:r>
      <w:r w:rsidR="00844713">
        <w:rPr>
          <w:b w:val="0"/>
          <w:sz w:val="18"/>
          <w:szCs w:val="18"/>
          <w:lang w:val="pl-PL"/>
        </w:rPr>
        <w:t xml:space="preserve">Warszawie </w:t>
      </w:r>
    </w:p>
    <w:p w14:paraId="194FC3B3" w14:textId="7FE9630A"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46" w:name="_Toc51166458"/>
      <w:r w:rsidRPr="004D2A93">
        <w:rPr>
          <w:b w:val="0"/>
          <w:sz w:val="18"/>
          <w:szCs w:val="18"/>
          <w:lang w:val="pl-PL"/>
        </w:rPr>
        <w:t>W sprawie ochrony danych osobowych można skontaktować się z Inspektorem Ochrony Danych powołanym w ww. Spółce pod adresem e-mail:</w:t>
      </w:r>
      <w:r w:rsidR="00844713" w:rsidRPr="00700ED3">
        <w:rPr>
          <w:lang w:val="pl-PL"/>
        </w:rPr>
        <w:t xml:space="preserve"> </w:t>
      </w:r>
      <w:r w:rsidR="00844713">
        <w:rPr>
          <w:lang w:val="pl-PL"/>
        </w:rPr>
        <w:t>i</w:t>
      </w:r>
      <w:r w:rsidR="00844713" w:rsidRPr="00844713">
        <w:rPr>
          <w:b w:val="0"/>
          <w:sz w:val="18"/>
          <w:szCs w:val="18"/>
          <w:lang w:val="pl-PL"/>
        </w:rPr>
        <w:t>od.pgeec@gkpge.pl</w:t>
      </w:r>
      <w:r w:rsidRPr="004D2A93">
        <w:rPr>
          <w:b w:val="0"/>
          <w:sz w:val="18"/>
          <w:szCs w:val="18"/>
          <w:lang w:val="pl-PL"/>
        </w:rPr>
        <w:t xml:space="preserve"> lub pod adresem siedziby wskazanej w punkcie 31.1 powyżej.</w:t>
      </w:r>
      <w:bookmarkEnd w:id="646"/>
    </w:p>
    <w:p w14:paraId="24136D77"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47" w:name="_Toc51166459"/>
      <w:r w:rsidRPr="004D2A93">
        <w:rPr>
          <w:b w:val="0"/>
          <w:sz w:val="18"/>
          <w:szCs w:val="18"/>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47"/>
    </w:p>
    <w:p w14:paraId="185B33FE"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color w:val="171717" w:themeColor="background2" w:themeShade="1A"/>
          <w:sz w:val="18"/>
          <w:szCs w:val="18"/>
          <w:lang w:val="pl-PL"/>
        </w:rPr>
      </w:pPr>
      <w:bookmarkStart w:id="648" w:name="_Toc51166463"/>
      <w:r w:rsidRPr="004D2A93">
        <w:rPr>
          <w:b w:val="0"/>
          <w:color w:val="171717" w:themeColor="background2" w:themeShade="1A"/>
          <w:sz w:val="18"/>
          <w:szCs w:val="18"/>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48"/>
    </w:p>
    <w:p w14:paraId="7DE64EDE" w14:textId="77777777" w:rsidR="001868FA" w:rsidRPr="004D2A93" w:rsidRDefault="001868FA" w:rsidP="009A4CCF">
      <w:pPr>
        <w:spacing w:before="120" w:after="120" w:line="240" w:lineRule="auto"/>
        <w:ind w:left="1134"/>
        <w:jc w:val="both"/>
        <w:rPr>
          <w:rFonts w:ascii="Verdana" w:hAnsi="Verdana"/>
          <w:color w:val="171717" w:themeColor="background2" w:themeShade="1A"/>
          <w:sz w:val="18"/>
          <w:szCs w:val="18"/>
        </w:rPr>
      </w:pPr>
      <w:r w:rsidRPr="004D2A93">
        <w:rPr>
          <w:rFonts w:ascii="Verdana" w:hAnsi="Verdana"/>
          <w:color w:val="171717" w:themeColor="background2" w:themeShade="1A"/>
          <w:sz w:val="18"/>
          <w:szCs w:val="18"/>
        </w:rPr>
        <w:t xml:space="preserve">W przypadku postępowań objętych dofinansowaniem dane Wykonawcy będą przechowywane przez okres niezbędny do dochowania przez Administratora obowiązków wynikających z umowy o dofinansowanie, wytycznych programu lub innych dokumentów wynikających z programu dofinansowania. </w:t>
      </w:r>
    </w:p>
    <w:p w14:paraId="076C9250"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49" w:name="_Toc51166464"/>
      <w:r w:rsidRPr="004D2A93">
        <w:rPr>
          <w:b w:val="0"/>
          <w:sz w:val="18"/>
          <w:szCs w:val="18"/>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dostępu do swoich Danych osobowych oraz otrzymania ich kopii.</w:t>
      </w:r>
    </w:p>
    <w:p w14:paraId="07BACC60"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Prawo do usunięcia Danych osobowych, chyba że skorzystanie z tego prawa jest wyłączone przez przepisy prawa.</w:t>
      </w:r>
    </w:p>
    <w:p w14:paraId="2A38D8D0" w14:textId="77777777" w:rsidR="001868FA" w:rsidRPr="004D2A93" w:rsidRDefault="001868FA" w:rsidP="009A4CCF">
      <w:pPr>
        <w:pStyle w:val="Nagwek2"/>
        <w:keepNext w:val="0"/>
        <w:keepLines w:val="0"/>
        <w:widowControl w:val="0"/>
        <w:numPr>
          <w:ilvl w:val="2"/>
          <w:numId w:val="29"/>
        </w:numPr>
        <w:spacing w:before="120" w:after="120" w:line="240" w:lineRule="auto"/>
        <w:ind w:left="1134" w:hanging="1135"/>
        <w:rPr>
          <w:b w:val="0"/>
          <w:color w:val="000000"/>
          <w:sz w:val="18"/>
          <w:szCs w:val="18"/>
          <w:lang w:val="pl-PL"/>
        </w:rPr>
      </w:pPr>
      <w:r w:rsidRPr="004D2A93">
        <w:rPr>
          <w:b w:val="0"/>
          <w:color w:val="000000"/>
          <w:sz w:val="18"/>
          <w:szCs w:val="18"/>
          <w:lang w:val="pl-PL"/>
        </w:rPr>
        <w:t xml:space="preserve">Prawo do ograniczenia przetwarzania Danych osobowych, chyba że skorzystanie z tego prawa jest ograniczone przez przepisy prawa. </w:t>
      </w:r>
    </w:p>
    <w:p w14:paraId="15531AC3" w14:textId="3BD8F7CE" w:rsidR="001347EC" w:rsidRPr="001347EC" w:rsidRDefault="001868FA" w:rsidP="004D57D0">
      <w:pPr>
        <w:pStyle w:val="Akapitzlist"/>
        <w:numPr>
          <w:ilvl w:val="2"/>
          <w:numId w:val="29"/>
        </w:numPr>
        <w:ind w:left="1134" w:hanging="1134"/>
        <w:rPr>
          <w:color w:val="000000"/>
          <w:sz w:val="18"/>
          <w:szCs w:val="18"/>
        </w:rPr>
      </w:pPr>
      <w:r w:rsidRPr="001347EC">
        <w:rPr>
          <w:color w:val="000000"/>
          <w:sz w:val="18"/>
          <w:szCs w:val="18"/>
        </w:rPr>
        <w:t>Prawo do wniesienia skargi do Prezesa Urzędu Ochrony Danych Osobowych</w:t>
      </w:r>
      <w:bookmarkEnd w:id="649"/>
      <w:r w:rsidR="001347EC" w:rsidRPr="001347EC">
        <w:t xml:space="preserve"> </w:t>
      </w:r>
      <w:r w:rsidR="001347EC" w:rsidRPr="001347EC">
        <w:rPr>
          <w:color w:val="000000"/>
          <w:sz w:val="18"/>
          <w:szCs w:val="18"/>
        </w:rPr>
        <w:t>ul. Moniuszki 1A, 00-014 Warszawa.</w:t>
      </w:r>
    </w:p>
    <w:p w14:paraId="47A9F8D5"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50" w:name="_Toc51166466"/>
      <w:r w:rsidRPr="004D2A93">
        <w:rPr>
          <w:b w:val="0"/>
          <w:sz w:val="18"/>
          <w:szCs w:val="18"/>
          <w:lang w:val="pl-PL"/>
        </w:rPr>
        <w:t>Odbiorcy danych. Dane pozyskane w związku z postępowaniem o udzielenie zamówienia publicznego będą udostępniane wszystkim zaint</w:t>
      </w:r>
      <w:r w:rsidR="009D0BB0" w:rsidRPr="004D2A93">
        <w:rPr>
          <w:b w:val="0"/>
          <w:sz w:val="18"/>
          <w:szCs w:val="18"/>
          <w:lang w:val="pl-PL"/>
        </w:rPr>
        <w:t>eresowanym podmiotom (zgodnie z </w:t>
      </w:r>
      <w:r w:rsidRPr="004D2A93">
        <w:rPr>
          <w:b w:val="0"/>
          <w:sz w:val="18"/>
          <w:szCs w:val="18"/>
          <w:lang w:val="pl-PL"/>
        </w:rPr>
        <w:t>zasadą jawności postępowania o udzielenie zamówienia publicznego). Ograniczenie dostępu do danych osobowych może nastąpić jedyni</w:t>
      </w:r>
      <w:r w:rsidR="009D0BB0" w:rsidRPr="004D2A93">
        <w:rPr>
          <w:b w:val="0"/>
          <w:sz w:val="18"/>
          <w:szCs w:val="18"/>
          <w:lang w:val="pl-PL"/>
        </w:rPr>
        <w:t>e w szczególnych przypadkach, w </w:t>
      </w:r>
      <w:r w:rsidRPr="004D2A93">
        <w:rPr>
          <w:b w:val="0"/>
          <w:sz w:val="18"/>
          <w:szCs w:val="18"/>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sidRPr="004D2A93">
        <w:rPr>
          <w:b w:val="0"/>
          <w:sz w:val="18"/>
          <w:szCs w:val="18"/>
          <w:lang w:val="pl-PL"/>
        </w:rPr>
        <w:t>ółkom z Grupy Kapitałowej PGE w </w:t>
      </w:r>
      <w:r w:rsidRPr="004D2A93">
        <w:rPr>
          <w:b w:val="0"/>
          <w:sz w:val="18"/>
          <w:szCs w:val="18"/>
          <w:lang w:val="pl-PL"/>
        </w:rPr>
        <w:t>przypadku, gdy po obu Stronach wystąpi dążenie do zawarcia umowy oraz spółce PGE Polska Grupa Energetyczna S.A., w szczególności w zakresie niezbędnym do sprawowania nadzoru właścicielskiego.</w:t>
      </w:r>
      <w:bookmarkEnd w:id="650"/>
    </w:p>
    <w:p w14:paraId="5EBBE635"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51" w:name="_Toc51166467"/>
      <w:r w:rsidRPr="004D2A93">
        <w:rPr>
          <w:b w:val="0"/>
          <w:sz w:val="18"/>
          <w:szCs w:val="18"/>
          <w:lang w:val="pl-PL"/>
        </w:rPr>
        <w:t>Przekazywanie danych osobowych poza Europejski Obszar Gospodarczy, dalej „</w:t>
      </w:r>
      <w:r w:rsidRPr="004D2A93">
        <w:rPr>
          <w:sz w:val="18"/>
          <w:szCs w:val="18"/>
          <w:lang w:val="pl-PL"/>
        </w:rPr>
        <w:t>EOG</w:t>
      </w:r>
      <w:r w:rsidR="009D0BB0" w:rsidRPr="004D2A93">
        <w:rPr>
          <w:b w:val="0"/>
          <w:sz w:val="18"/>
          <w:szCs w:val="18"/>
          <w:lang w:val="pl-PL"/>
        </w:rPr>
        <w:t>”. W </w:t>
      </w:r>
      <w:r w:rsidRPr="004D2A93">
        <w:rPr>
          <w:b w:val="0"/>
          <w:sz w:val="18"/>
          <w:szCs w:val="18"/>
          <w:lang w:val="pl-PL"/>
        </w:rPr>
        <w:t xml:space="preserve">związku z jawnością postępowania o udzielenie zamówienia publicznego dane osobowe mogą być </w:t>
      </w:r>
      <w:r w:rsidRPr="004D2A93">
        <w:rPr>
          <w:b w:val="0"/>
          <w:sz w:val="18"/>
          <w:szCs w:val="18"/>
          <w:lang w:val="pl-PL"/>
        </w:rPr>
        <w:lastRenderedPageBreak/>
        <w:t>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51"/>
    </w:p>
    <w:p w14:paraId="697B6F7F"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bookmarkStart w:id="652" w:name="_Toc51166468"/>
      <w:r w:rsidRPr="004D2A93">
        <w:rPr>
          <w:b w:val="0"/>
          <w:sz w:val="18"/>
          <w:szCs w:val="18"/>
          <w:lang w:val="pl-PL"/>
        </w:rPr>
        <w:t xml:space="preserve">Podanie danych osobowych jest warunkiem wzięcia udziału w postępowaniu o udzielenie zamówienia publicznego – w przypadku niepodania danych osobowych, Wykonawca nie będzie mógł wziąć udziału w postępowaniu. </w:t>
      </w:r>
      <w:bookmarkEnd w:id="652"/>
    </w:p>
    <w:p w14:paraId="3F7138B9"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 xml:space="preserve">Dane osobowe Wykonawcy nie będą podlegały zautomatyzowanemu podejmowaniu decyzji, w tym profilowaniu, o którym mowa w art. 22 ust. 1 i 4 RODO. </w:t>
      </w:r>
    </w:p>
    <w:p w14:paraId="7599E606" w14:textId="77777777" w:rsidR="001868FA" w:rsidRPr="004D2A93" w:rsidRDefault="001868FA" w:rsidP="009A4CCF">
      <w:pPr>
        <w:pStyle w:val="Nagwek2"/>
        <w:keepNext w:val="0"/>
        <w:keepLines w:val="0"/>
        <w:widowControl w:val="0"/>
        <w:numPr>
          <w:ilvl w:val="1"/>
          <w:numId w:val="29"/>
        </w:numPr>
        <w:spacing w:before="120" w:after="120" w:line="240" w:lineRule="auto"/>
        <w:ind w:left="1134" w:hanging="1135"/>
        <w:rPr>
          <w:b w:val="0"/>
          <w:sz w:val="18"/>
          <w:szCs w:val="18"/>
          <w:lang w:val="pl-PL"/>
        </w:rPr>
      </w:pPr>
      <w:r w:rsidRPr="004D2A93">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0BBC3EB3" w14:textId="77777777" w:rsidR="001868FA" w:rsidRPr="004D2A93" w:rsidRDefault="001868FA" w:rsidP="009A4CCF">
      <w:pPr>
        <w:pStyle w:val="Nagwek3"/>
        <w:ind w:left="1134"/>
        <w:rPr>
          <w:sz w:val="18"/>
          <w:szCs w:val="18"/>
        </w:rPr>
      </w:pPr>
      <w:r w:rsidRPr="004D2A93">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4D2A93" w:rsidRDefault="001868FA" w:rsidP="004D2A93">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Administratorem Pani/Pana danych oso</w:t>
      </w:r>
      <w:r w:rsidR="009D0BB0" w:rsidRPr="004D2A93">
        <w:rPr>
          <w:rFonts w:ascii="Verdana" w:hAnsi="Verdana"/>
          <w:color w:val="000000"/>
          <w:sz w:val="18"/>
          <w:szCs w:val="18"/>
        </w:rPr>
        <w:t>bowych jest [właściwa Spółka] z </w:t>
      </w:r>
      <w:r w:rsidRPr="004D2A93">
        <w:rPr>
          <w:rFonts w:ascii="Verdana" w:hAnsi="Verdana"/>
          <w:color w:val="000000"/>
          <w:sz w:val="18"/>
          <w:szCs w:val="18"/>
        </w:rPr>
        <w:t>siedzibą w [adres Spółki].</w:t>
      </w:r>
    </w:p>
    <w:p w14:paraId="4A3D13AA"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W sprawie ochrony Pani/Pana danych osobowych m</w:t>
      </w:r>
      <w:r w:rsidR="009D0BB0" w:rsidRPr="004D2A93">
        <w:rPr>
          <w:rFonts w:ascii="Verdana" w:hAnsi="Verdana"/>
          <w:color w:val="000000"/>
          <w:sz w:val="18"/>
          <w:szCs w:val="18"/>
        </w:rPr>
        <w:t>ożna skontaktować się z </w:t>
      </w:r>
      <w:r w:rsidRPr="004D2A93">
        <w:rPr>
          <w:rFonts w:ascii="Verdana" w:hAnsi="Verdana"/>
          <w:color w:val="000000"/>
          <w:sz w:val="18"/>
          <w:szCs w:val="18"/>
        </w:rPr>
        <w:t>[nazwa funkcji osoby odpowiedzialnej za ochronę danych osobowych]</w:t>
      </w:r>
      <w:r w:rsidRPr="004D2A93">
        <w:rPr>
          <w:rFonts w:ascii="Verdana" w:hAnsi="Verdana"/>
          <w:b/>
          <w:color w:val="000000"/>
          <w:sz w:val="18"/>
          <w:szCs w:val="18"/>
        </w:rPr>
        <w:t xml:space="preserve"> </w:t>
      </w:r>
      <w:r w:rsidRPr="004D2A93">
        <w:rPr>
          <w:rFonts w:ascii="Verdana" w:hAnsi="Verdana"/>
          <w:color w:val="000000"/>
          <w:sz w:val="18"/>
          <w:szCs w:val="18"/>
        </w:rPr>
        <w:t>pod adresem email</w:t>
      </w:r>
      <w:r w:rsidRPr="004D2A93">
        <w:rPr>
          <w:rFonts w:ascii="Verdana" w:hAnsi="Verdana"/>
          <w:sz w:val="18"/>
          <w:szCs w:val="18"/>
        </w:rPr>
        <w:t xml:space="preserve">: [adres e-mail] lub pisemnie </w:t>
      </w:r>
      <w:r w:rsidRPr="004D2A93">
        <w:rPr>
          <w:rFonts w:ascii="Verdana" w:hAnsi="Verdana"/>
          <w:color w:val="000000"/>
          <w:sz w:val="18"/>
          <w:szCs w:val="18"/>
        </w:rPr>
        <w:t xml:space="preserve">na adres siedziby Administratora Danych wskazany w punkcie I powyżej. </w:t>
      </w:r>
    </w:p>
    <w:p w14:paraId="24282C96"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Źródło danych.</w:t>
      </w:r>
    </w:p>
    <w:p w14:paraId="34434970"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Pani/Pana dane osobowe zostały udostępnione przez [nazwa i adres Wykonawcy] tj. Strony Postępowania o udzielenie zamówienia publicznego nr [</w:t>
      </w:r>
      <w:r w:rsidRPr="004D2A93">
        <w:rPr>
          <w:rFonts w:ascii="Verdana" w:hAnsi="Verdana"/>
          <w:sz w:val="18"/>
          <w:szCs w:val="18"/>
        </w:rPr>
        <w:t xml:space="preserve">nr postępowania o udzielnie zamówienia publicznego] (dalej: </w:t>
      </w:r>
      <w:r w:rsidRPr="004D2A93">
        <w:rPr>
          <w:rFonts w:ascii="Verdana" w:hAnsi="Verdana"/>
          <w:b/>
          <w:sz w:val="18"/>
          <w:szCs w:val="18"/>
        </w:rPr>
        <w:t>„Wykonawca”</w:t>
      </w:r>
      <w:r w:rsidRPr="004D2A93">
        <w:rPr>
          <w:rFonts w:ascii="Verdana" w:hAnsi="Verdana"/>
          <w:sz w:val="18"/>
          <w:szCs w:val="18"/>
        </w:rPr>
        <w:t>)</w:t>
      </w:r>
    </w:p>
    <w:p w14:paraId="14652A74"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 xml:space="preserve">Cele i podstawy przetwarzania. </w:t>
      </w:r>
    </w:p>
    <w:p w14:paraId="081A52AD" w14:textId="77777777" w:rsidR="001868FA" w:rsidRPr="004D2A93" w:rsidRDefault="001868FA" w:rsidP="004D2A93">
      <w:pPr>
        <w:spacing w:before="120" w:after="120" w:line="240" w:lineRule="auto"/>
        <w:ind w:left="1560"/>
        <w:jc w:val="both"/>
        <w:rPr>
          <w:rFonts w:ascii="Verdana" w:hAnsi="Verdana"/>
          <w:sz w:val="18"/>
          <w:szCs w:val="18"/>
        </w:rPr>
      </w:pPr>
      <w:r w:rsidRPr="004D2A93">
        <w:rPr>
          <w:rFonts w:ascii="Verdana" w:hAnsi="Verdana"/>
          <w:sz w:val="18"/>
          <w:szCs w:val="18"/>
        </w:rPr>
        <w:t xml:space="preserve">Będziemy </w:t>
      </w:r>
      <w:r w:rsidRPr="004D2A93">
        <w:rPr>
          <w:rFonts w:ascii="Verdana" w:hAnsi="Verdana"/>
          <w:color w:val="000000"/>
          <w:sz w:val="18"/>
          <w:szCs w:val="18"/>
        </w:rPr>
        <w:t>przetwarzać</w:t>
      </w:r>
      <w:r w:rsidRPr="004D2A93">
        <w:rPr>
          <w:rFonts w:ascii="Verdana" w:hAnsi="Verdana"/>
          <w:sz w:val="18"/>
          <w:szCs w:val="18"/>
        </w:rPr>
        <w:t xml:space="preserve">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sz w:val="18"/>
          <w:szCs w:val="18"/>
        </w:rPr>
      </w:pPr>
      <w:r w:rsidRPr="004D2A93">
        <w:rPr>
          <w:rFonts w:ascii="Verdana" w:hAnsi="Verdana"/>
          <w:sz w:val="18"/>
          <w:szCs w:val="18"/>
        </w:rPr>
        <w:t>Kategorie danych.</w:t>
      </w:r>
    </w:p>
    <w:p w14:paraId="2BEDB125" w14:textId="77777777" w:rsidR="001868FA" w:rsidRPr="004D2A93" w:rsidRDefault="001868FA" w:rsidP="004D2A93">
      <w:pPr>
        <w:spacing w:before="120" w:after="120" w:line="240" w:lineRule="auto"/>
        <w:ind w:left="1560"/>
        <w:jc w:val="both"/>
        <w:rPr>
          <w:rFonts w:ascii="Verdana" w:hAnsi="Verdana"/>
          <w:b/>
          <w:color w:val="000000"/>
          <w:sz w:val="18"/>
          <w:szCs w:val="18"/>
        </w:rPr>
      </w:pPr>
      <w:r w:rsidRPr="004D2A93">
        <w:rPr>
          <w:rFonts w:ascii="Verdana" w:hAnsi="Verdana"/>
          <w:color w:val="000000"/>
          <w:sz w:val="18"/>
          <w:szCs w:val="18"/>
        </w:rPr>
        <w:t>Administrator</w:t>
      </w:r>
      <w:r w:rsidRPr="004D2A93">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Okres przechowywania danych.</w:t>
      </w:r>
    </w:p>
    <w:p w14:paraId="3461C235" w14:textId="77777777" w:rsidR="001868FA" w:rsidRPr="00F13C69" w:rsidRDefault="001868FA" w:rsidP="009A4CCF">
      <w:pPr>
        <w:spacing w:before="120" w:after="120" w:line="240" w:lineRule="auto"/>
        <w:ind w:left="1560"/>
        <w:jc w:val="both"/>
        <w:textAlignment w:val="center"/>
        <w:rPr>
          <w:rFonts w:ascii="Verdana" w:hAnsi="Verdana"/>
          <w:color w:val="000000"/>
          <w:sz w:val="18"/>
          <w:szCs w:val="18"/>
        </w:rPr>
      </w:pPr>
      <w:r w:rsidRPr="004D2A93">
        <w:rPr>
          <w:rFonts w:ascii="Verdana" w:hAnsi="Verdana"/>
          <w:color w:val="000000"/>
          <w:sz w:val="18"/>
          <w:szCs w:val="18"/>
        </w:rPr>
        <w:t>Pani/Pana dane osobowe pozysk</w:t>
      </w:r>
      <w:r w:rsidR="009D0BB0" w:rsidRPr="004D2A93">
        <w:rPr>
          <w:rFonts w:ascii="Verdana" w:hAnsi="Verdana"/>
          <w:color w:val="000000"/>
          <w:sz w:val="18"/>
          <w:szCs w:val="18"/>
        </w:rPr>
        <w:t>ane w związku z postępowaniem o </w:t>
      </w:r>
      <w:r w:rsidRPr="004D2A93">
        <w:rPr>
          <w:rFonts w:ascii="Verdana" w:hAnsi="Verdana"/>
          <w:color w:val="000000"/>
          <w:sz w:val="18"/>
          <w:szCs w:val="18"/>
        </w:rPr>
        <w:t xml:space="preserve">udzielenie zamówienia publicznego będą przetwarzane przez okres 4 lat od dnia zakończenia postępowania o udzielenie zamówienia, chyba że umowa w sprawie zamówienia publicznego będzie przekraczać ten okres – przez cały okres obowiązywania umowy w sprawie zamówienia </w:t>
      </w:r>
      <w:r w:rsidRPr="00F13C69">
        <w:rPr>
          <w:rFonts w:ascii="Verdana" w:hAnsi="Verdana"/>
          <w:color w:val="000000"/>
          <w:sz w:val="18"/>
          <w:szCs w:val="18"/>
        </w:rPr>
        <w:t>publicznego.</w:t>
      </w:r>
    </w:p>
    <w:p w14:paraId="25644458" w14:textId="77777777" w:rsidR="001868FA" w:rsidRPr="004D2A93" w:rsidRDefault="001868FA" w:rsidP="009A4CCF">
      <w:pPr>
        <w:spacing w:before="120" w:after="120" w:line="240" w:lineRule="auto"/>
        <w:ind w:left="1560"/>
        <w:jc w:val="both"/>
        <w:textAlignment w:val="center"/>
        <w:rPr>
          <w:rFonts w:ascii="Verdana" w:hAnsi="Verdana"/>
          <w:color w:val="000000"/>
          <w:sz w:val="18"/>
          <w:szCs w:val="18"/>
        </w:rPr>
      </w:pPr>
      <w:r w:rsidRPr="00700ED3">
        <w:rPr>
          <w:rFonts w:ascii="Verdana" w:hAnsi="Verdana"/>
          <w:color w:val="000000"/>
          <w:sz w:val="18"/>
          <w:szCs w:val="18"/>
        </w:rPr>
        <w:lastRenderedPageBreak/>
        <w:t xml:space="preserve">W przypadku postępowań objętych dofinansowaniem Pani/Pana dane będą przechowywane przez okres niezbędny do dochowania przez Administratora obowiązków wynikających z umowy o dofinansowanie, wytycznych programu lub innych dokumentów wynikających z programu dofinansowania. </w:t>
      </w:r>
    </w:p>
    <w:p w14:paraId="129EBCB0"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 xml:space="preserve">Odbiorcy danych. </w:t>
      </w:r>
    </w:p>
    <w:p w14:paraId="6EB961CF"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Pani/Pana dane osobowe pozysk</w:t>
      </w:r>
      <w:r w:rsidR="009D0BB0" w:rsidRPr="004D2A93">
        <w:rPr>
          <w:rFonts w:ascii="Verdana" w:hAnsi="Verdana"/>
          <w:color w:val="000000"/>
          <w:sz w:val="18"/>
          <w:szCs w:val="18"/>
        </w:rPr>
        <w:t>ane w związku z postępowaniem o </w:t>
      </w:r>
      <w:r w:rsidRPr="004D2A93">
        <w:rPr>
          <w:rFonts w:ascii="Verdana" w:hAnsi="Verdana"/>
          <w:color w:val="000000"/>
          <w:sz w:val="18"/>
          <w:szCs w:val="18"/>
        </w:rPr>
        <w:t>udzielenie zamówienia publicznego będą udostępniane wszystkim zainteresowanym podmiotom (zgodnie z</w:t>
      </w:r>
      <w:r w:rsidR="009D0BB0" w:rsidRPr="004D2A93">
        <w:rPr>
          <w:rFonts w:ascii="Verdana" w:hAnsi="Verdana"/>
          <w:color w:val="000000"/>
          <w:sz w:val="18"/>
          <w:szCs w:val="18"/>
        </w:rPr>
        <w:t xml:space="preserve"> zasadą jawności postępowania o </w:t>
      </w:r>
      <w:r w:rsidRPr="004D2A93">
        <w:rPr>
          <w:rFonts w:ascii="Verdana" w:hAnsi="Verdana"/>
          <w:color w:val="000000"/>
          <w:sz w:val="18"/>
          <w:szCs w:val="18"/>
        </w:rPr>
        <w:t>udzielenie zamówienia publicznego). Ograniczenie dostępu do danych osobowych może nastąpić jedyni</w:t>
      </w:r>
      <w:r w:rsidR="009D0BB0" w:rsidRPr="004D2A93">
        <w:rPr>
          <w:rFonts w:ascii="Verdana" w:hAnsi="Verdana"/>
          <w:color w:val="000000"/>
          <w:sz w:val="18"/>
          <w:szCs w:val="18"/>
        </w:rPr>
        <w:t>e w szczególnych przypadkach, w </w:t>
      </w:r>
      <w:r w:rsidRPr="004D2A93">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Odbiorcami danych osobowych zawartych w do</w:t>
      </w:r>
      <w:r w:rsidR="009D0BB0" w:rsidRPr="004D2A93">
        <w:rPr>
          <w:rFonts w:ascii="Verdana" w:hAnsi="Verdana"/>
          <w:color w:val="000000"/>
          <w:sz w:val="18"/>
          <w:szCs w:val="18"/>
        </w:rPr>
        <w:t>kumentach związanych z </w:t>
      </w:r>
      <w:r w:rsidRPr="004D2A93">
        <w:rPr>
          <w:rFonts w:ascii="Verdana" w:hAnsi="Verdana"/>
          <w:color w:val="000000"/>
          <w:sz w:val="18"/>
          <w:szCs w:val="18"/>
        </w:rPr>
        <w:t>postępowaniem o udzielenie zamówienia publicznego mogą być podmioty, z którymi Administrator zawarł umowy lu</w:t>
      </w:r>
      <w:r w:rsidR="009D0BB0" w:rsidRPr="004D2A93">
        <w:rPr>
          <w:rFonts w:ascii="Verdana" w:hAnsi="Verdana"/>
          <w:color w:val="000000"/>
          <w:sz w:val="18"/>
          <w:szCs w:val="18"/>
        </w:rPr>
        <w:t>b porozumienia na korzystanie z </w:t>
      </w:r>
      <w:r w:rsidRPr="004D2A93">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4D2A93" w:rsidRDefault="001868FA" w:rsidP="009A4CCF">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4D2A93">
        <w:rPr>
          <w:rFonts w:ascii="Verdana" w:hAnsi="Verdana"/>
          <w:color w:val="000000"/>
          <w:sz w:val="18"/>
          <w:szCs w:val="18"/>
        </w:rPr>
        <w:t>lska Grupa Energetyczna S.A., w </w:t>
      </w:r>
      <w:r w:rsidRPr="004D2A93">
        <w:rPr>
          <w:rFonts w:ascii="Verdana" w:hAnsi="Verdana"/>
          <w:color w:val="000000"/>
          <w:sz w:val="18"/>
          <w:szCs w:val="18"/>
        </w:rPr>
        <w:t>szczególności w zakresie niezbędnym do sprawowania nadzoru właścicielskiego.</w:t>
      </w:r>
    </w:p>
    <w:p w14:paraId="5844AEE6"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Przekazywanie danych poza EOG.</w:t>
      </w:r>
    </w:p>
    <w:p w14:paraId="5DF699D3" w14:textId="77777777" w:rsidR="001868FA" w:rsidRPr="004D2A93" w:rsidRDefault="001868FA" w:rsidP="004D2A93">
      <w:pPr>
        <w:spacing w:before="120" w:after="120" w:line="240" w:lineRule="auto"/>
        <w:ind w:left="1560"/>
        <w:jc w:val="both"/>
        <w:rPr>
          <w:rFonts w:ascii="Verdana" w:hAnsi="Verdana"/>
          <w:color w:val="000000"/>
          <w:sz w:val="18"/>
          <w:szCs w:val="18"/>
        </w:rPr>
      </w:pPr>
      <w:r w:rsidRPr="004D2A93">
        <w:rPr>
          <w:rFonts w:ascii="Verdana" w:hAnsi="Verdana"/>
          <w:color w:val="000000"/>
          <w:sz w:val="18"/>
          <w:szCs w:val="18"/>
        </w:rPr>
        <w:t>W związku z jawnością postępowania o udzielenie zamówienia publicznego dane osobowe mogą być prz</w:t>
      </w:r>
      <w:r w:rsidR="009D0BB0" w:rsidRPr="004D2A93">
        <w:rPr>
          <w:rFonts w:ascii="Verdana" w:hAnsi="Verdana"/>
          <w:color w:val="000000"/>
          <w:sz w:val="18"/>
          <w:szCs w:val="18"/>
        </w:rPr>
        <w:t>ekazywane do państw spoza EOG z </w:t>
      </w:r>
      <w:r w:rsidRPr="004D2A93">
        <w:rPr>
          <w:rFonts w:ascii="Verdana" w:hAnsi="Verdana"/>
          <w:color w:val="000000"/>
          <w:sz w:val="18"/>
          <w:szCs w:val="18"/>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sidRPr="004D2A93">
        <w:rPr>
          <w:rFonts w:ascii="Verdana" w:hAnsi="Verdana"/>
          <w:color w:val="000000"/>
          <w:sz w:val="18"/>
          <w:szCs w:val="18"/>
        </w:rPr>
        <w:t>, Administrator zawiera umowy z </w:t>
      </w:r>
      <w:r w:rsidRPr="004D2A93">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4D2A93" w:rsidRDefault="001868FA" w:rsidP="009A4CCF">
      <w:pPr>
        <w:numPr>
          <w:ilvl w:val="0"/>
          <w:numId w:val="72"/>
        </w:numPr>
        <w:spacing w:before="120" w:after="120" w:line="240" w:lineRule="auto"/>
        <w:ind w:left="1560" w:hanging="142"/>
        <w:jc w:val="both"/>
        <w:textAlignment w:val="center"/>
        <w:rPr>
          <w:rFonts w:ascii="Verdana" w:hAnsi="Verdana"/>
          <w:color w:val="000000"/>
          <w:sz w:val="18"/>
          <w:szCs w:val="18"/>
        </w:rPr>
      </w:pPr>
      <w:r w:rsidRPr="004D2A93">
        <w:rPr>
          <w:rFonts w:ascii="Verdana" w:hAnsi="Verdana"/>
          <w:color w:val="000000"/>
          <w:sz w:val="18"/>
          <w:szCs w:val="18"/>
        </w:rPr>
        <w:t>Prawa osób, których dane dotyczą</w:t>
      </w:r>
    </w:p>
    <w:p w14:paraId="135F2D48" w14:textId="77777777" w:rsidR="001868FA" w:rsidRPr="004D2A93" w:rsidRDefault="001868FA" w:rsidP="004D2A93">
      <w:pPr>
        <w:spacing w:before="120" w:after="120" w:line="240" w:lineRule="auto"/>
        <w:ind w:left="1560"/>
        <w:jc w:val="both"/>
        <w:rPr>
          <w:rFonts w:ascii="Verdana" w:eastAsia="MS Mincho" w:hAnsi="Verdana"/>
          <w:sz w:val="18"/>
          <w:szCs w:val="18"/>
          <w:lang w:eastAsia="ja-JP"/>
        </w:rPr>
      </w:pPr>
      <w:r w:rsidRPr="004D2A93">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dostępu do swoich danych osobowych oraz otrzymania ich kopii;</w:t>
      </w:r>
    </w:p>
    <w:p w14:paraId="7CC16FED"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4D2A93" w:rsidRDefault="001868FA" w:rsidP="009A4CCF">
      <w:pPr>
        <w:numPr>
          <w:ilvl w:val="0"/>
          <w:numId w:val="73"/>
        </w:numPr>
        <w:spacing w:before="120" w:after="120" w:line="240" w:lineRule="auto"/>
        <w:ind w:left="1843" w:hanging="283"/>
        <w:jc w:val="both"/>
        <w:rPr>
          <w:rFonts w:ascii="Verdana" w:eastAsia="MS Mincho" w:hAnsi="Verdana"/>
          <w:sz w:val="18"/>
          <w:szCs w:val="18"/>
          <w:lang w:eastAsia="ja-JP"/>
        </w:rPr>
      </w:pPr>
      <w:r w:rsidRPr="004D2A93">
        <w:rPr>
          <w:rFonts w:ascii="Verdana" w:eastAsia="MS Mincho" w:hAnsi="Verdana"/>
          <w:sz w:val="18"/>
          <w:szCs w:val="18"/>
          <w:lang w:eastAsia="ja-JP"/>
        </w:rPr>
        <w:t>prawo do wniesienia skargi do Prezesa Urzędu Ochrony Danych Osobowych.</w:t>
      </w:r>
    </w:p>
    <w:p w14:paraId="3EB4F536" w14:textId="77777777" w:rsidR="001868FA" w:rsidRPr="004D2A93" w:rsidRDefault="001868FA" w:rsidP="009A4CCF">
      <w:pPr>
        <w:numPr>
          <w:ilvl w:val="0"/>
          <w:numId w:val="72"/>
        </w:numPr>
        <w:spacing w:before="120" w:after="120" w:line="240" w:lineRule="auto"/>
        <w:ind w:left="1560" w:hanging="170"/>
        <w:jc w:val="both"/>
        <w:textAlignment w:val="center"/>
        <w:rPr>
          <w:rFonts w:ascii="Verdana" w:hAnsi="Verdana"/>
          <w:color w:val="000000"/>
          <w:sz w:val="18"/>
          <w:szCs w:val="18"/>
        </w:rPr>
      </w:pPr>
      <w:r w:rsidRPr="004D2A93">
        <w:rPr>
          <w:rFonts w:ascii="Verdana" w:hAnsi="Verdana"/>
          <w:color w:val="000000"/>
          <w:sz w:val="18"/>
          <w:szCs w:val="18"/>
        </w:rPr>
        <w:t>Zautomatyzowane podejmowanie decyzji</w:t>
      </w:r>
    </w:p>
    <w:p w14:paraId="3F2FE5F2" w14:textId="77777777" w:rsidR="001868FA" w:rsidRPr="004D2A93" w:rsidRDefault="001868FA" w:rsidP="009A4CCF">
      <w:pPr>
        <w:spacing w:before="120" w:after="120" w:line="240" w:lineRule="auto"/>
        <w:ind w:left="1560"/>
        <w:jc w:val="both"/>
        <w:textAlignment w:val="center"/>
        <w:rPr>
          <w:rFonts w:ascii="Verdana" w:hAnsi="Verdana"/>
          <w:color w:val="000000"/>
          <w:sz w:val="18"/>
          <w:szCs w:val="18"/>
        </w:rPr>
      </w:pPr>
      <w:r w:rsidRPr="004D2A93">
        <w:rPr>
          <w:rFonts w:ascii="Verdana" w:hAnsi="Verdana"/>
          <w:color w:val="000000"/>
          <w:sz w:val="18"/>
          <w:szCs w:val="18"/>
        </w:rPr>
        <w:t>Pani/Pana dane osobowe nie będą podlegały zautomatyzowanemu podejmowaniu decyzji, w tym profilowaniu, o którym mowa w art. 22 ust. 1 i 4 RODO.</w:t>
      </w:r>
    </w:p>
    <w:p w14:paraId="16D63800"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53" w:name="_Toc51166470"/>
      <w:r w:rsidRPr="004D2A93">
        <w:rPr>
          <w:rFonts w:ascii="Trebuchet MS" w:hAnsi="Trebuchet MS"/>
          <w:b w:val="0"/>
          <w:caps w:val="0"/>
          <w:color w:val="1A7466"/>
          <w:sz w:val="32"/>
          <w:szCs w:val="32"/>
          <w:lang w:val="pl-PL"/>
        </w:rPr>
        <w:lastRenderedPageBreak/>
        <w:t>POUCZENIE O ŚRODKACH OCHRONY PRAWNEJ PRZYSŁUGUJĄCYCH WYKONAWCY I INNE INFORMACJE</w:t>
      </w:r>
      <w:bookmarkEnd w:id="653"/>
    </w:p>
    <w:p w14:paraId="332F0E06"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54" w:name="_Toc40987554"/>
      <w:bookmarkStart w:id="655" w:name="_Toc51166471"/>
      <w:r w:rsidRPr="004D2A93">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54"/>
      <w:bookmarkEnd w:id="655"/>
    </w:p>
    <w:p w14:paraId="2F39D499"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56" w:name="_Toc40987555"/>
      <w:bookmarkStart w:id="657" w:name="_Toc51166472"/>
      <w:r w:rsidRPr="004D2A93">
        <w:rPr>
          <w:b w:val="0"/>
          <w:caps w:val="0"/>
          <w:sz w:val="18"/>
          <w:szCs w:val="18"/>
          <w:lang w:val="pl-PL"/>
        </w:rPr>
        <w:t>W zakresie nieuregulowanym w niniejszej Specyfikacji stosuje się postanowienia Ustawy PZP i Kodeksu cywilnego.</w:t>
      </w:r>
      <w:bookmarkEnd w:id="656"/>
      <w:bookmarkEnd w:id="657"/>
    </w:p>
    <w:p w14:paraId="589DB1F2" w14:textId="77777777" w:rsidR="001868FA" w:rsidRPr="004D2A93" w:rsidRDefault="001868FA" w:rsidP="009A4CCF">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658" w:name="_Toc40987556"/>
      <w:bookmarkStart w:id="659" w:name="_Toc51166473"/>
      <w:r w:rsidRPr="004D2A93">
        <w:rPr>
          <w:b w:val="0"/>
          <w:caps w:val="0"/>
          <w:sz w:val="18"/>
          <w:szCs w:val="18"/>
          <w:lang w:val="pl-PL"/>
        </w:rPr>
        <w:t>Wszystkie koszty związane z udziałem w Postępowaniu, w szczególności związane ze sporządzeniem i złożeniem Oferty ponosi Wykonawca.</w:t>
      </w:r>
      <w:bookmarkEnd w:id="658"/>
      <w:bookmarkEnd w:id="659"/>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4D2A93" w:rsidRDefault="001868FA" w:rsidP="004D2A93">
      <w:pPr>
        <w:pStyle w:val="Nagwek1"/>
        <w:numPr>
          <w:ilvl w:val="0"/>
          <w:numId w:val="129"/>
        </w:numPr>
        <w:spacing w:before="40" w:line="240" w:lineRule="auto"/>
        <w:ind w:left="1134" w:hanging="1134"/>
        <w:rPr>
          <w:rFonts w:ascii="Trebuchet MS" w:hAnsi="Trebuchet MS"/>
          <w:b w:val="0"/>
          <w:caps w:val="0"/>
          <w:color w:val="1A7466"/>
          <w:sz w:val="32"/>
          <w:szCs w:val="32"/>
          <w:lang w:val="pl-PL"/>
        </w:rPr>
      </w:pPr>
      <w:bookmarkStart w:id="660" w:name="_Toc165273929"/>
      <w:bookmarkStart w:id="661" w:name="_Toc165274198"/>
      <w:bookmarkStart w:id="662" w:name="_Toc243294558"/>
      <w:bookmarkStart w:id="663" w:name="_Toc489350408"/>
      <w:bookmarkStart w:id="664" w:name="_Toc51166474"/>
      <w:r w:rsidRPr="004D2A93">
        <w:rPr>
          <w:rFonts w:ascii="Trebuchet MS" w:hAnsi="Trebuchet MS"/>
          <w:b w:val="0"/>
          <w:caps w:val="0"/>
          <w:color w:val="1A7466"/>
          <w:sz w:val="32"/>
          <w:szCs w:val="32"/>
          <w:lang w:val="pl-PL"/>
        </w:rPr>
        <w:t xml:space="preserve">ZAŁĄCZNIKI DO </w:t>
      </w:r>
      <w:bookmarkEnd w:id="660"/>
      <w:bookmarkEnd w:id="661"/>
      <w:bookmarkEnd w:id="662"/>
      <w:bookmarkEnd w:id="663"/>
      <w:bookmarkEnd w:id="664"/>
      <w:r w:rsidRPr="004D2A93">
        <w:rPr>
          <w:rFonts w:ascii="Trebuchet MS" w:hAnsi="Trebuchet MS"/>
          <w:b w:val="0"/>
          <w:caps w:val="0"/>
          <w:color w:val="1A7466"/>
          <w:sz w:val="32"/>
          <w:szCs w:val="32"/>
          <w:lang w:val="pl-PL"/>
        </w:rPr>
        <w:t>SWZ</w:t>
      </w:r>
    </w:p>
    <w:tbl>
      <w:tblPr>
        <w:tblStyle w:val="Tabela-Siatka3"/>
        <w:tblW w:w="8789" w:type="dxa"/>
        <w:tblInd w:w="1129" w:type="dxa"/>
        <w:tblLook w:val="04A0" w:firstRow="1" w:lastRow="0" w:firstColumn="1" w:lastColumn="0" w:noHBand="0" w:noVBand="1"/>
      </w:tblPr>
      <w:tblGrid>
        <w:gridCol w:w="1843"/>
        <w:gridCol w:w="6946"/>
      </w:tblGrid>
      <w:tr w:rsidR="005754BE" w:rsidRPr="003B3CFF" w14:paraId="6211AF08" w14:textId="77777777" w:rsidTr="004D2A93">
        <w:trPr>
          <w:trHeight w:val="424"/>
        </w:trPr>
        <w:tc>
          <w:tcPr>
            <w:tcW w:w="1843" w:type="dxa"/>
            <w:shd w:val="clear" w:color="auto" w:fill="1A7466"/>
            <w:vAlign w:val="center"/>
          </w:tcPr>
          <w:bookmarkEnd w:id="79"/>
          <w:p w14:paraId="23C6BF21" w14:textId="77777777" w:rsidR="005754BE" w:rsidRPr="004D2A93" w:rsidRDefault="005754BE">
            <w:pPr>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sz w:val="18"/>
                <w:szCs w:val="18"/>
              </w:rPr>
              <w:t>Opis Przedmiotu Zamówienia (OPZ)</w:t>
            </w:r>
          </w:p>
        </w:tc>
      </w:tr>
      <w:tr w:rsidR="005754BE" w:rsidRPr="00185AAB" w14:paraId="4451417B" w14:textId="77777777" w:rsidTr="004D2A93">
        <w:trPr>
          <w:trHeight w:val="488"/>
        </w:trPr>
        <w:tc>
          <w:tcPr>
            <w:tcW w:w="1843" w:type="dxa"/>
            <w:shd w:val="clear" w:color="auto" w:fill="1A7466"/>
            <w:vAlign w:val="center"/>
          </w:tcPr>
          <w:p w14:paraId="5B74A36A" w14:textId="77777777" w:rsidR="005754BE" w:rsidRPr="004D2A93" w:rsidRDefault="005754BE" w:rsidP="00AB6E3F">
            <w:pPr>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4D2A93" w:rsidDel="0065578D" w:rsidRDefault="005754BE" w:rsidP="00AB6E3F">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Projekt Umowy</w:t>
            </w:r>
          </w:p>
        </w:tc>
      </w:tr>
      <w:tr w:rsidR="005754BE" w:rsidRPr="00185AAB" w14:paraId="1C08EB3F" w14:textId="77777777" w:rsidTr="004D2A93">
        <w:trPr>
          <w:trHeight w:val="113"/>
        </w:trPr>
        <w:tc>
          <w:tcPr>
            <w:tcW w:w="1843" w:type="dxa"/>
            <w:shd w:val="clear" w:color="auto" w:fill="1A7466"/>
            <w:vAlign w:val="center"/>
          </w:tcPr>
          <w:p w14:paraId="7C49EC43" w14:textId="77777777"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4D2A93" w:rsidRDefault="005754BE" w:rsidP="00AB6E3F">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JEDZ</w:t>
            </w:r>
          </w:p>
        </w:tc>
      </w:tr>
      <w:tr w:rsidR="005754BE" w:rsidRPr="00185AAB" w14:paraId="2D5B5FA4" w14:textId="77777777" w:rsidTr="004D2A93">
        <w:trPr>
          <w:trHeight w:val="113"/>
        </w:trPr>
        <w:tc>
          <w:tcPr>
            <w:tcW w:w="1843" w:type="dxa"/>
            <w:shd w:val="clear" w:color="auto" w:fill="1A7466"/>
            <w:vAlign w:val="center"/>
          </w:tcPr>
          <w:p w14:paraId="1D359978" w14:textId="77777777" w:rsidR="005754BE" w:rsidRPr="004D2A93" w:rsidRDefault="005754BE" w:rsidP="00AB6E3F">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4D2A93" w:rsidRDefault="005754BE" w:rsidP="00AB6E3F">
            <w:pPr>
              <w:tabs>
                <w:tab w:val="left" w:pos="1980"/>
              </w:tabs>
              <w:spacing w:before="120" w:after="120" w:line="276" w:lineRule="auto"/>
              <w:rPr>
                <w:rFonts w:ascii="Verdana" w:hAnsi="Verdana" w:cs="Calibri"/>
                <w:sz w:val="18"/>
                <w:szCs w:val="18"/>
              </w:rPr>
            </w:pPr>
            <w:r w:rsidRPr="003B3CFF">
              <w:rPr>
                <w:rFonts w:ascii="Verdana" w:hAnsi="Verdana" w:cs="Calibri"/>
                <w:sz w:val="18"/>
                <w:szCs w:val="18"/>
              </w:rPr>
              <w:t>Formularz Oferty</w:t>
            </w:r>
          </w:p>
        </w:tc>
      </w:tr>
      <w:tr w:rsidR="005754BE" w:rsidRPr="00185AAB" w14:paraId="63311229" w14:textId="77777777" w:rsidTr="004D2A93">
        <w:trPr>
          <w:trHeight w:val="113"/>
        </w:trPr>
        <w:tc>
          <w:tcPr>
            <w:tcW w:w="1843" w:type="dxa"/>
            <w:shd w:val="clear" w:color="auto" w:fill="1A7466"/>
            <w:vAlign w:val="center"/>
          </w:tcPr>
          <w:p w14:paraId="3102D9F8"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4D2A93" w:rsidRDefault="005754BE" w:rsidP="005754BE">
            <w:pPr>
              <w:tabs>
                <w:tab w:val="left" w:pos="1980"/>
              </w:tabs>
              <w:spacing w:before="120" w:after="120" w:line="276" w:lineRule="auto"/>
              <w:rPr>
                <w:rFonts w:ascii="Verdana" w:hAnsi="Verdana" w:cs="Calibri"/>
                <w:sz w:val="18"/>
                <w:szCs w:val="18"/>
              </w:rPr>
            </w:pPr>
            <w:r w:rsidRPr="00507A28">
              <w:rPr>
                <w:rFonts w:ascii="Verdana" w:hAnsi="Verdana" w:cs="Calibri"/>
                <w:sz w:val="18"/>
                <w:szCs w:val="18"/>
              </w:rPr>
              <w:t>Zobowiązanie podmiotu udostępniającego zasoby – WZÓR</w:t>
            </w:r>
          </w:p>
        </w:tc>
      </w:tr>
      <w:tr w:rsidR="005754BE" w:rsidRPr="00185AAB" w14:paraId="09239E5F" w14:textId="77777777" w:rsidTr="004D2A93">
        <w:trPr>
          <w:trHeight w:val="113"/>
        </w:trPr>
        <w:tc>
          <w:tcPr>
            <w:tcW w:w="1843" w:type="dxa"/>
            <w:shd w:val="clear" w:color="auto" w:fill="1A7466"/>
            <w:vAlign w:val="center"/>
          </w:tcPr>
          <w:p w14:paraId="6C92A188"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 xml:space="preserve">Załącznik nr 6 </w:t>
            </w:r>
          </w:p>
        </w:tc>
        <w:tc>
          <w:tcPr>
            <w:tcW w:w="6946" w:type="dxa"/>
            <w:shd w:val="clear" w:color="auto" w:fill="1A7466"/>
            <w:vAlign w:val="center"/>
          </w:tcPr>
          <w:p w14:paraId="504BDB29" w14:textId="3A038EF2" w:rsidR="005754BE" w:rsidRPr="004D2A93" w:rsidRDefault="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Wykonawcy o przynależności lub braku przynależności do tej samej grupy kapitałowej – WZÓR</w:t>
            </w:r>
          </w:p>
        </w:tc>
      </w:tr>
      <w:tr w:rsidR="005754BE" w:rsidRPr="00185AAB" w14:paraId="48BB6D49" w14:textId="77777777" w:rsidTr="004D2A93">
        <w:trPr>
          <w:trHeight w:val="113"/>
        </w:trPr>
        <w:tc>
          <w:tcPr>
            <w:tcW w:w="1843" w:type="dxa"/>
            <w:shd w:val="clear" w:color="auto" w:fill="1A7466"/>
            <w:vAlign w:val="center"/>
          </w:tcPr>
          <w:p w14:paraId="367F5A42"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o aktualności informacji zawartych w JEDZ – WZÓR</w:t>
            </w:r>
          </w:p>
        </w:tc>
      </w:tr>
      <w:tr w:rsidR="005754BE" w:rsidRPr="00185AAB" w14:paraId="221F41E6" w14:textId="77777777" w:rsidTr="004D2A93">
        <w:trPr>
          <w:trHeight w:val="113"/>
        </w:trPr>
        <w:tc>
          <w:tcPr>
            <w:tcW w:w="1843" w:type="dxa"/>
            <w:shd w:val="clear" w:color="auto" w:fill="1A7466"/>
            <w:vAlign w:val="center"/>
          </w:tcPr>
          <w:p w14:paraId="595C6D19"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o braku podstaw wykluczenia – WZÓR</w:t>
            </w:r>
          </w:p>
        </w:tc>
      </w:tr>
      <w:tr w:rsidR="005754BE" w:rsidRPr="00185AAB" w14:paraId="19517B04" w14:textId="77777777" w:rsidTr="004D2A93">
        <w:trPr>
          <w:trHeight w:val="113"/>
        </w:trPr>
        <w:tc>
          <w:tcPr>
            <w:tcW w:w="1843" w:type="dxa"/>
            <w:shd w:val="clear" w:color="auto" w:fill="1A7466"/>
            <w:vAlign w:val="center"/>
          </w:tcPr>
          <w:p w14:paraId="242FC6C2"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4D2A93" w:rsidRDefault="005754BE" w:rsidP="005754BE">
            <w:pPr>
              <w:tabs>
                <w:tab w:val="left" w:pos="1980"/>
              </w:tabs>
              <w:spacing w:before="120" w:after="120" w:line="276" w:lineRule="auto"/>
              <w:rPr>
                <w:rFonts w:ascii="Verdana" w:hAnsi="Verdana" w:cs="Calibri"/>
                <w:sz w:val="18"/>
                <w:szCs w:val="18"/>
              </w:rPr>
            </w:pPr>
            <w:r w:rsidRPr="004D2A93">
              <w:rPr>
                <w:rFonts w:ascii="Verdana" w:hAnsi="Verdana" w:cs="Calibri"/>
                <w:sz w:val="18"/>
                <w:szCs w:val="18"/>
              </w:rPr>
              <w:t>Oświadczenie Wykonawców wspólnie ubiegających się o udzielenie zamówienia – WZÓR</w:t>
            </w:r>
          </w:p>
        </w:tc>
      </w:tr>
      <w:tr w:rsidR="005754BE" w:rsidRPr="00185AAB" w14:paraId="23239301" w14:textId="77777777" w:rsidTr="004D2A93">
        <w:trPr>
          <w:trHeight w:val="113"/>
        </w:trPr>
        <w:tc>
          <w:tcPr>
            <w:tcW w:w="1843" w:type="dxa"/>
            <w:shd w:val="clear" w:color="auto" w:fill="1A7466"/>
            <w:vAlign w:val="center"/>
          </w:tcPr>
          <w:p w14:paraId="65E9104F" w14:textId="77777777" w:rsidR="005754BE" w:rsidRPr="004D2A93" w:rsidRDefault="005754BE" w:rsidP="005754BE">
            <w:pPr>
              <w:tabs>
                <w:tab w:val="left" w:pos="1980"/>
              </w:tabs>
              <w:spacing w:before="120" w:after="120" w:line="276" w:lineRule="auto"/>
              <w:rPr>
                <w:rFonts w:ascii="Verdana" w:hAnsi="Verdana" w:cs="Calibri"/>
                <w:b/>
                <w:color w:val="002060"/>
                <w:sz w:val="18"/>
                <w:szCs w:val="18"/>
              </w:rPr>
            </w:pPr>
            <w:r w:rsidRPr="004D2A93">
              <w:rPr>
                <w:rFonts w:ascii="Verdana" w:hAnsi="Verdana" w:cs="Calibri"/>
                <w:b/>
                <w:color w:val="002060"/>
                <w:sz w:val="18"/>
                <w:szCs w:val="18"/>
              </w:rPr>
              <w:t>Załącznik nr 10</w:t>
            </w:r>
          </w:p>
        </w:tc>
        <w:tc>
          <w:tcPr>
            <w:tcW w:w="6946" w:type="dxa"/>
            <w:shd w:val="clear" w:color="auto" w:fill="1A7466"/>
            <w:vAlign w:val="center"/>
          </w:tcPr>
          <w:p w14:paraId="392387F5" w14:textId="51459B3D" w:rsidR="005754BE" w:rsidRPr="004D2A93" w:rsidRDefault="003B3CFF" w:rsidP="005754BE">
            <w:pPr>
              <w:tabs>
                <w:tab w:val="left" w:pos="1980"/>
              </w:tabs>
              <w:spacing w:before="120" w:after="120" w:line="276" w:lineRule="auto"/>
              <w:jc w:val="both"/>
              <w:rPr>
                <w:rFonts w:ascii="Verdana" w:hAnsi="Verdana" w:cs="Calibri"/>
                <w:sz w:val="18"/>
                <w:szCs w:val="18"/>
              </w:rPr>
            </w:pPr>
            <w:r w:rsidRPr="004D2A93">
              <w:rPr>
                <w:rFonts w:ascii="Verdana" w:hAnsi="Verdana"/>
                <w:sz w:val="18"/>
                <w:szCs w:val="18"/>
              </w:rPr>
              <w:t xml:space="preserve">Wykaz </w:t>
            </w:r>
            <w:r w:rsidRPr="00BB0FE7">
              <w:rPr>
                <w:rFonts w:ascii="Verdana" w:hAnsi="Verdana"/>
                <w:sz w:val="18"/>
                <w:szCs w:val="18"/>
              </w:rPr>
              <w:t>wykonanych usług</w:t>
            </w:r>
            <w:r w:rsidRPr="004D2A93">
              <w:rPr>
                <w:rFonts w:ascii="Verdana" w:hAnsi="Verdana"/>
                <w:sz w:val="18"/>
                <w:szCs w:val="18"/>
              </w:rPr>
              <w:t>– WZÓR</w:t>
            </w:r>
          </w:p>
        </w:tc>
      </w:tr>
      <w:tr w:rsidR="005754BE" w:rsidRPr="00185AAB"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1F37DE" w:rsidRDefault="005754BE" w:rsidP="005754BE">
            <w:pPr>
              <w:tabs>
                <w:tab w:val="left" w:pos="1980"/>
              </w:tabs>
              <w:spacing w:before="120" w:after="120" w:line="276" w:lineRule="auto"/>
              <w:rPr>
                <w:rFonts w:ascii="Verdana" w:hAnsi="Verdana" w:cs="Calibri"/>
                <w:b/>
                <w:color w:val="002060"/>
                <w:sz w:val="18"/>
                <w:szCs w:val="18"/>
              </w:rPr>
            </w:pPr>
            <w:r w:rsidRPr="001F37DE">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700ED3" w:rsidRDefault="003B3CFF" w:rsidP="005754BE">
            <w:pPr>
              <w:spacing w:before="60" w:after="60" w:line="259" w:lineRule="auto"/>
              <w:jc w:val="both"/>
              <w:rPr>
                <w:rFonts w:ascii="Verdana" w:hAnsi="Verdana" w:cs="Calibri"/>
                <w:sz w:val="18"/>
                <w:szCs w:val="18"/>
              </w:rPr>
            </w:pPr>
            <w:r w:rsidRPr="00700ED3">
              <w:rPr>
                <w:rFonts w:ascii="Verdana" w:hAnsi="Verdana"/>
                <w:sz w:val="18"/>
                <w:szCs w:val="18"/>
              </w:rPr>
              <w:t>Formularz cenowy – WZÓR</w:t>
            </w:r>
          </w:p>
        </w:tc>
      </w:tr>
      <w:tr w:rsidR="005754BE" w:rsidRPr="00185AAB" w14:paraId="64942E1D" w14:textId="49FFC9BC" w:rsidTr="004D2A93">
        <w:trPr>
          <w:trHeight w:val="113"/>
        </w:trPr>
        <w:tc>
          <w:tcPr>
            <w:tcW w:w="1843" w:type="dxa"/>
            <w:shd w:val="clear" w:color="auto" w:fill="1A7466"/>
            <w:vAlign w:val="center"/>
          </w:tcPr>
          <w:p w14:paraId="3CF72C80" w14:textId="08E110ED" w:rsidR="005754BE" w:rsidRPr="001F37DE" w:rsidRDefault="005754BE" w:rsidP="005754BE">
            <w:pPr>
              <w:tabs>
                <w:tab w:val="left" w:pos="1980"/>
              </w:tabs>
              <w:spacing w:before="120" w:after="120" w:line="276" w:lineRule="auto"/>
              <w:rPr>
                <w:rFonts w:ascii="Verdana" w:hAnsi="Verdana" w:cs="Calibri"/>
                <w:b/>
                <w:color w:val="002060"/>
                <w:sz w:val="18"/>
                <w:szCs w:val="18"/>
              </w:rPr>
            </w:pPr>
            <w:r w:rsidRPr="001F37DE">
              <w:rPr>
                <w:rFonts w:ascii="Verdana" w:hAnsi="Verdana" w:cs="Calibri"/>
                <w:b/>
                <w:color w:val="002060"/>
                <w:sz w:val="18"/>
                <w:szCs w:val="18"/>
              </w:rPr>
              <w:t>Załącznik nr 12</w:t>
            </w:r>
          </w:p>
        </w:tc>
        <w:tc>
          <w:tcPr>
            <w:tcW w:w="6946" w:type="dxa"/>
            <w:shd w:val="clear" w:color="auto" w:fill="1A7466"/>
            <w:vAlign w:val="center"/>
          </w:tcPr>
          <w:p w14:paraId="71730503" w14:textId="3772CBC3" w:rsidR="005754BE" w:rsidRPr="00700ED3" w:rsidRDefault="003B3CFF" w:rsidP="005754BE">
            <w:pPr>
              <w:tabs>
                <w:tab w:val="left" w:pos="1980"/>
              </w:tabs>
              <w:spacing w:before="120" w:after="120" w:line="276" w:lineRule="auto"/>
              <w:rPr>
                <w:rFonts w:ascii="Verdana" w:hAnsi="Verdana" w:cs="Calibri"/>
                <w:sz w:val="18"/>
                <w:szCs w:val="18"/>
              </w:rPr>
            </w:pPr>
            <w:r w:rsidRPr="00700ED3">
              <w:rPr>
                <w:rFonts w:ascii="Verdana" w:hAnsi="Verdana"/>
                <w:sz w:val="18"/>
                <w:szCs w:val="18"/>
              </w:rPr>
              <w:t>Zobowiązanie do zachowania poufności – WZÓR</w:t>
            </w:r>
          </w:p>
        </w:tc>
      </w:tr>
    </w:tbl>
    <w:p w14:paraId="0DEE41F8" w14:textId="77777777" w:rsidR="005754BE" w:rsidRDefault="005754BE" w:rsidP="009A4CCF">
      <w:pPr>
        <w:suppressAutoHyphens/>
        <w:spacing w:after="0" w:line="240" w:lineRule="auto"/>
        <w:ind w:left="2835" w:hanging="1700"/>
        <w:rPr>
          <w:rFonts w:ascii="Verdana" w:hAnsi="Verdana"/>
          <w:i/>
          <w:sz w:val="20"/>
          <w:szCs w:val="20"/>
        </w:rPr>
      </w:pPr>
    </w:p>
    <w:p w14:paraId="1FF14CAC" w14:textId="1072BF23" w:rsidR="00355700" w:rsidRPr="00574E76" w:rsidRDefault="00355700" w:rsidP="004D2A93">
      <w:pPr>
        <w:suppressAutoHyphens/>
        <w:spacing w:after="0" w:line="240" w:lineRule="auto"/>
        <w:rPr>
          <w:rFonts w:ascii="Verdana" w:hAnsi="Verdana"/>
          <w:i/>
          <w:szCs w:val="20"/>
        </w:rPr>
      </w:pPr>
    </w:p>
    <w:p w14:paraId="1EEF696B" w14:textId="77777777" w:rsidR="00915A84" w:rsidRDefault="00915A84">
      <w:bookmarkStart w:id="665" w:name="_Toc515896302"/>
      <w:bookmarkStart w:id="666" w:name="_Toc40987558"/>
      <w:bookmarkStart w:id="667" w:name="_Toc51166475"/>
      <w:r>
        <w:br w:type="page"/>
      </w:r>
    </w:p>
    <w:p w14:paraId="6C633E15" w14:textId="6047009D"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 DO SWZ – OPIS PRZEDMIOTU ZAMÓWIENIA (OPZ)</w:t>
      </w:r>
      <w:bookmarkEnd w:id="665"/>
      <w:r w:rsidRPr="004D2A93">
        <w:rPr>
          <w:rFonts w:ascii="Verdana" w:eastAsia="Times New Roman" w:hAnsi="Verdana" w:cstheme="minorHAnsi"/>
          <w:b/>
          <w:caps/>
          <w:color w:val="000000" w:themeColor="text1"/>
          <w:kern w:val="28"/>
          <w:sz w:val="18"/>
          <w:szCs w:val="18"/>
        </w:rPr>
        <w:t xml:space="preserve"> – ODRĘBNY DOKUMENT</w:t>
      </w:r>
      <w:bookmarkEnd w:id="666"/>
      <w:bookmarkEnd w:id="667"/>
    </w:p>
    <w:p w14:paraId="3651A277" w14:textId="77777777" w:rsidR="001868FA" w:rsidRPr="00574E76" w:rsidRDefault="001868FA" w:rsidP="001868FA">
      <w:pPr>
        <w:suppressAutoHyphens/>
        <w:spacing w:before="120" w:after="120" w:line="240" w:lineRule="auto"/>
        <w:rPr>
          <w:rFonts w:ascii="Verdana" w:hAnsi="Verdana"/>
          <w:szCs w:val="20"/>
        </w:rPr>
      </w:pPr>
    </w:p>
    <w:p w14:paraId="62B93AFF" w14:textId="77777777" w:rsidR="009A4CCF" w:rsidRDefault="009A4CCF">
      <w:pPr>
        <w:rPr>
          <w:rFonts w:ascii="Verdana" w:eastAsia="Times New Roman" w:hAnsi="Verdana" w:cstheme="minorHAnsi"/>
          <w:b/>
          <w:caps/>
          <w:color w:val="000000" w:themeColor="text1"/>
          <w:kern w:val="28"/>
        </w:rPr>
      </w:pPr>
      <w:bookmarkStart w:id="668" w:name="_Toc515896303"/>
      <w:bookmarkStart w:id="669" w:name="_Toc40987559"/>
      <w:bookmarkStart w:id="670" w:name="_Toc51166476"/>
      <w:r>
        <w:rPr>
          <w:rFonts w:ascii="Verdana" w:eastAsia="Times New Roman" w:hAnsi="Verdana" w:cstheme="minorHAnsi"/>
          <w:b/>
          <w:caps/>
          <w:color w:val="000000" w:themeColor="text1"/>
          <w:kern w:val="28"/>
        </w:rPr>
        <w:br w:type="page"/>
      </w:r>
    </w:p>
    <w:p w14:paraId="74D28C5D" w14:textId="1DABCBE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2 DO SWZ – PROJEKT UMOWY</w:t>
      </w:r>
      <w:bookmarkEnd w:id="668"/>
      <w:r w:rsidRPr="004D2A93">
        <w:rPr>
          <w:rFonts w:ascii="Verdana" w:eastAsia="Times New Roman" w:hAnsi="Verdana" w:cstheme="minorHAnsi"/>
          <w:b/>
          <w:caps/>
          <w:color w:val="000000" w:themeColor="text1"/>
          <w:kern w:val="28"/>
          <w:sz w:val="18"/>
          <w:szCs w:val="18"/>
        </w:rPr>
        <w:t xml:space="preserve"> – ODRĘBNY DOKUMENT</w:t>
      </w:r>
      <w:bookmarkEnd w:id="669"/>
      <w:bookmarkEnd w:id="670"/>
      <w:r w:rsidRPr="004D2A93">
        <w:rPr>
          <w:rFonts w:ascii="Verdana" w:eastAsia="Times New Roman" w:hAnsi="Verdana" w:cstheme="minorHAnsi"/>
          <w:b/>
          <w:caps/>
          <w:color w:val="000000" w:themeColor="text1"/>
          <w:kern w:val="28"/>
          <w:sz w:val="18"/>
          <w:szCs w:val="18"/>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04786698" w14:textId="77777777" w:rsidR="009A4CCF" w:rsidRDefault="009A4CCF">
      <w:pPr>
        <w:rPr>
          <w:rFonts w:ascii="Verdana" w:eastAsia="Times New Roman" w:hAnsi="Verdana" w:cstheme="minorHAnsi"/>
          <w:b/>
          <w:caps/>
          <w:color w:val="000000" w:themeColor="text1"/>
          <w:kern w:val="28"/>
        </w:rPr>
      </w:pPr>
      <w:bookmarkStart w:id="671" w:name="_Toc515896304"/>
      <w:bookmarkStart w:id="672" w:name="_Toc40987560"/>
      <w:bookmarkStart w:id="673" w:name="_Toc51166477"/>
      <w:r>
        <w:rPr>
          <w:rFonts w:ascii="Verdana" w:eastAsia="Times New Roman" w:hAnsi="Verdana" w:cstheme="minorHAnsi"/>
          <w:b/>
          <w:caps/>
          <w:color w:val="000000" w:themeColor="text1"/>
          <w:kern w:val="28"/>
        </w:rPr>
        <w:br w:type="page"/>
      </w:r>
    </w:p>
    <w:p w14:paraId="10DCA959" w14:textId="2B7D642A"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3 DO SWZ – JEDZ</w:t>
      </w:r>
      <w:bookmarkEnd w:id="671"/>
      <w:r w:rsidRPr="004D2A93">
        <w:rPr>
          <w:rFonts w:ascii="Verdana" w:eastAsia="Times New Roman" w:hAnsi="Verdana" w:cstheme="minorHAnsi"/>
          <w:b/>
          <w:caps/>
          <w:color w:val="000000" w:themeColor="text1"/>
          <w:kern w:val="28"/>
          <w:sz w:val="18"/>
          <w:szCs w:val="18"/>
        </w:rPr>
        <w:t xml:space="preserve"> – ODRĘBNY DOKUMENT</w:t>
      </w:r>
      <w:bookmarkEnd w:id="672"/>
      <w:bookmarkEnd w:id="673"/>
      <w:r w:rsidRPr="004D2A93">
        <w:rPr>
          <w:rFonts w:ascii="Verdana" w:eastAsia="Times New Roman" w:hAnsi="Verdana" w:cstheme="minorHAnsi"/>
          <w:b/>
          <w:caps/>
          <w:color w:val="000000" w:themeColor="text1"/>
          <w:kern w:val="28"/>
          <w:sz w:val="18"/>
          <w:szCs w:val="18"/>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738CF5BC" w14:textId="77777777" w:rsidR="009A4CCF" w:rsidRDefault="009A4CCF">
      <w:pPr>
        <w:rPr>
          <w:rFonts w:ascii="Verdana" w:eastAsia="Times New Roman" w:hAnsi="Verdana" w:cstheme="minorHAnsi"/>
          <w:b/>
          <w:caps/>
          <w:color w:val="000000" w:themeColor="text1"/>
          <w:kern w:val="28"/>
        </w:rPr>
      </w:pPr>
      <w:bookmarkStart w:id="674" w:name="_Toc515896308"/>
      <w:bookmarkStart w:id="675" w:name="_Toc40987561"/>
      <w:bookmarkStart w:id="676" w:name="_Toc51166478"/>
      <w:r>
        <w:rPr>
          <w:rFonts w:ascii="Verdana" w:eastAsia="Times New Roman" w:hAnsi="Verdana" w:cstheme="minorHAnsi"/>
          <w:b/>
          <w:caps/>
          <w:color w:val="000000" w:themeColor="text1"/>
          <w:kern w:val="28"/>
        </w:rPr>
        <w:br w:type="page"/>
      </w:r>
    </w:p>
    <w:p w14:paraId="10CE4C6A" w14:textId="10359B2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674"/>
      <w:bookmarkEnd w:id="675"/>
      <w:bookmarkEnd w:id="676"/>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77" w:name="_Toc40987562"/>
      <w:bookmarkStart w:id="678"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7C74DA">
        <w:trPr>
          <w:trHeight w:val="672"/>
        </w:trPr>
        <w:tc>
          <w:tcPr>
            <w:tcW w:w="2335" w:type="dxa"/>
            <w:tcBorders>
              <w:bottom w:val="single" w:sz="4" w:space="0" w:color="auto"/>
            </w:tcBorders>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tcBorders>
              <w:bottom w:val="single" w:sz="4" w:space="0" w:color="auto"/>
            </w:tcBorders>
            <w:vAlign w:val="center"/>
          </w:tcPr>
          <w:p w14:paraId="2D653F8B" w14:textId="77777777" w:rsidR="004B2042"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p w14:paraId="5F7349EF" w14:textId="77777777" w:rsidR="007C74DA" w:rsidRDefault="007C74DA" w:rsidP="00F31DD3">
            <w:pPr>
              <w:widowControl w:val="0"/>
              <w:suppressAutoHyphens/>
              <w:spacing w:before="120" w:line="240" w:lineRule="auto"/>
              <w:ind w:left="-70"/>
              <w:jc w:val="center"/>
              <w:rPr>
                <w:rFonts w:ascii="Verdana" w:hAnsi="Verdana" w:cs="Arial"/>
                <w:b/>
                <w:color w:val="000000"/>
                <w:sz w:val="16"/>
                <w:szCs w:val="16"/>
                <w:lang w:eastAsia="pl-PL"/>
              </w:rPr>
            </w:pPr>
          </w:p>
          <w:p w14:paraId="3BD72BF2" w14:textId="77777777" w:rsidR="007C74DA" w:rsidRDefault="007C74DA" w:rsidP="00F31DD3">
            <w:pPr>
              <w:widowControl w:val="0"/>
              <w:suppressAutoHyphens/>
              <w:spacing w:before="120" w:line="240" w:lineRule="auto"/>
              <w:ind w:left="-70"/>
              <w:jc w:val="center"/>
              <w:rPr>
                <w:rFonts w:ascii="Verdana" w:hAnsi="Verdana" w:cs="Arial"/>
                <w:b/>
                <w:color w:val="000000"/>
                <w:sz w:val="16"/>
                <w:szCs w:val="16"/>
                <w:lang w:eastAsia="pl-PL"/>
              </w:rPr>
            </w:pPr>
          </w:p>
          <w:p w14:paraId="2AB925FE" w14:textId="77777777" w:rsidR="007C74DA" w:rsidRPr="004D2A93" w:rsidRDefault="007C74DA"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61DDFD6E" w:rsidR="00D50474" w:rsidRPr="00926D36" w:rsidRDefault="00D50474" w:rsidP="00926D36">
      <w:pPr>
        <w:widowControl w:val="0"/>
        <w:suppressAutoHyphens/>
        <w:spacing w:line="360" w:lineRule="auto"/>
        <w:jc w:val="both"/>
        <w:rPr>
          <w:rFonts w:ascii="Verdana" w:hAnsi="Verdana" w:cstheme="minorHAnsi"/>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prowadzonego w trybie przetargu nieograniczonego pn.</w:t>
      </w:r>
      <w:r w:rsidR="00926D36">
        <w:rPr>
          <w:rFonts w:ascii="Verdana" w:hAnsi="Verdana" w:cstheme="minorHAnsi"/>
          <w:sz w:val="18"/>
          <w:szCs w:val="18"/>
        </w:rPr>
        <w:t xml:space="preserve"> </w:t>
      </w:r>
      <w:r w:rsidR="00926D36" w:rsidRPr="00926D36">
        <w:rPr>
          <w:rFonts w:ascii="Verdana" w:hAnsi="Verdana" w:cstheme="minorHAnsi"/>
          <w:sz w:val="18"/>
          <w:szCs w:val="18"/>
        </w:rPr>
        <w:t>Rozbudowa systemu nadrzędnego i telemetrii 2025-2026 w PGE Energia Ciepła S.A.,</w:t>
      </w:r>
      <w:r w:rsidR="00926D36">
        <w:rPr>
          <w:rFonts w:ascii="Verdana" w:hAnsi="Verdana" w:cstheme="minorHAnsi"/>
          <w:sz w:val="18"/>
          <w:szCs w:val="18"/>
        </w:rPr>
        <w:t xml:space="preserve">  </w:t>
      </w:r>
      <w:r w:rsidR="00926D36" w:rsidRPr="00926D36">
        <w:rPr>
          <w:rFonts w:ascii="Verdana" w:hAnsi="Verdana" w:cstheme="minorHAnsi"/>
          <w:sz w:val="18"/>
          <w:szCs w:val="18"/>
        </w:rPr>
        <w:t>Oddział w Gorzowie Wielkopolskim.</w:t>
      </w:r>
      <w:r w:rsidRPr="004D2A93">
        <w:rPr>
          <w:rFonts w:ascii="Verdana" w:hAnsi="Verdana" w:cstheme="minorHAnsi"/>
          <w:sz w:val="18"/>
          <w:szCs w:val="18"/>
        </w:rPr>
        <w:t xml:space="preserve"> nr </w:t>
      </w:r>
      <w:r w:rsidR="007A32B0" w:rsidRPr="007A32B0">
        <w:rPr>
          <w:rFonts w:ascii="Verdana" w:hAnsi="Verdana" w:cstheme="minorHAnsi"/>
          <w:sz w:val="18"/>
          <w:szCs w:val="18"/>
        </w:rPr>
        <w:t>POST/PEC/PEC/UZI/00631/2025</w:t>
      </w:r>
      <w:r w:rsidRPr="004D2A93">
        <w:rPr>
          <w:rFonts w:ascii="Verdana" w:hAnsi="Verdana" w:cstheme="minorHAnsi"/>
          <w:b/>
          <w:sz w:val="18"/>
          <w:szCs w:val="18"/>
        </w:rPr>
        <w:t xml:space="preserve"> </w:t>
      </w:r>
      <w:r w:rsidRPr="004D2A93">
        <w:rPr>
          <w:rFonts w:ascii="Verdana" w:hAnsi="Verdana" w:cstheme="minorHAnsi"/>
          <w:sz w:val="18"/>
          <w:szCs w:val="18"/>
        </w:rPr>
        <w:t>niniejszym</w:t>
      </w:r>
      <w:r w:rsidRPr="004D2A93">
        <w:rPr>
          <w:rFonts w:ascii="Verdana" w:hAnsi="Verdana" w:cs="Arial"/>
          <w:sz w:val="18"/>
          <w:szCs w:val="18"/>
        </w:rPr>
        <w:t xml:space="preserve"> oświadczamy, że:</w:t>
      </w:r>
    </w:p>
    <w:p w14:paraId="5BC1DBDB" w14:textId="5ECFD8AB" w:rsidR="00D50474" w:rsidRPr="004D2A93" w:rsidRDefault="00D50474" w:rsidP="00D15F99">
      <w:pPr>
        <w:pStyle w:val="Akapitzlist"/>
        <w:widowControl w:val="0"/>
        <w:numPr>
          <w:ilvl w:val="3"/>
          <w:numId w:val="93"/>
        </w:numPr>
        <w:suppressAutoHyphens/>
        <w:spacing w:before="240" w:line="360" w:lineRule="auto"/>
        <w:ind w:left="425" w:hanging="425"/>
        <w:contextualSpacing w:val="0"/>
        <w:rPr>
          <w:rFonts w:cs="Arial"/>
          <w:sz w:val="18"/>
          <w:szCs w:val="18"/>
        </w:rPr>
      </w:pPr>
      <w:r w:rsidRPr="004D2A93">
        <w:rPr>
          <w:rFonts w:cs="Arial"/>
          <w:sz w:val="18"/>
          <w:szCs w:val="18"/>
        </w:rPr>
        <w:t>Zrealizujemy Przedmiot Zamówienia 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558B1817" w14:textId="77777777" w:rsidR="005C7C3E" w:rsidRPr="004D2A93" w:rsidRDefault="005C7C3E" w:rsidP="00D15F99">
      <w:pPr>
        <w:pStyle w:val="Akapitzlist"/>
        <w:widowControl w:val="0"/>
        <w:suppressAutoHyphens/>
        <w:spacing w:before="120" w:line="360" w:lineRule="auto"/>
        <w:ind w:left="426"/>
        <w:rPr>
          <w:rFonts w:cs="Arial"/>
          <w:sz w:val="18"/>
          <w:szCs w:val="18"/>
        </w:rPr>
      </w:pPr>
    </w:p>
    <w:p w14:paraId="4F494C5B" w14:textId="77777777" w:rsidR="005C7C3E" w:rsidRPr="004D2A93" w:rsidRDefault="005C7C3E" w:rsidP="00D15F99">
      <w:pPr>
        <w:pStyle w:val="Akapitzlist"/>
        <w:widowControl w:val="0"/>
        <w:suppressAutoHyphens/>
        <w:spacing w:before="120" w:line="360" w:lineRule="auto"/>
        <w:ind w:left="426"/>
        <w:rPr>
          <w:rFonts w:cs="Arial"/>
          <w:sz w:val="18"/>
          <w:szCs w:val="18"/>
          <w:highlight w:val="green"/>
        </w:rPr>
      </w:pPr>
    </w:p>
    <w:p w14:paraId="4A031B12" w14:textId="29441411" w:rsidR="00D50474" w:rsidRPr="004D2A93" w:rsidRDefault="00D50474" w:rsidP="00D15F99">
      <w:pPr>
        <w:pStyle w:val="Akapitzlist"/>
        <w:widowControl w:val="0"/>
        <w:suppressAutoHyphens/>
        <w:spacing w:before="120" w:line="360" w:lineRule="auto"/>
        <w:ind w:left="426"/>
        <w:rPr>
          <w:rFonts w:cs="Arial"/>
          <w:b/>
          <w:sz w:val="18"/>
          <w:szCs w:val="18"/>
        </w:rPr>
      </w:pPr>
      <w:r w:rsidRPr="00926D36">
        <w:rPr>
          <w:rFonts w:cs="Arial"/>
          <w:sz w:val="18"/>
          <w:szCs w:val="18"/>
        </w:rPr>
        <w:t xml:space="preserve">Szczegółowe zestawienie pozycji cenowych składających się na ostateczną wartość Oferty stanowi </w:t>
      </w:r>
      <w:r w:rsidRPr="00926D36">
        <w:rPr>
          <w:rFonts w:cs="Arial"/>
          <w:b/>
          <w:sz w:val="18"/>
          <w:szCs w:val="18"/>
        </w:rPr>
        <w:t xml:space="preserve">Załącznik nr </w:t>
      </w:r>
      <w:r w:rsidR="001D640F" w:rsidRPr="00926D36">
        <w:rPr>
          <w:rFonts w:cs="Arial"/>
          <w:b/>
          <w:sz w:val="18"/>
          <w:szCs w:val="18"/>
        </w:rPr>
        <w:t>11</w:t>
      </w:r>
      <w:r w:rsidRPr="00926D36">
        <w:rPr>
          <w:rFonts w:cs="Arial"/>
          <w:b/>
          <w:sz w:val="18"/>
          <w:szCs w:val="18"/>
        </w:rPr>
        <w:t xml:space="preserve"> do SWZ – Formularz Cenowy</w:t>
      </w:r>
      <w:r w:rsidR="005C7C3E" w:rsidRPr="00926D36">
        <w:rPr>
          <w:rFonts w:cs="Arial"/>
          <w:b/>
          <w:sz w:val="18"/>
          <w:szCs w:val="18"/>
        </w:rPr>
        <w:t>.</w:t>
      </w:r>
    </w:p>
    <w:p w14:paraId="74325D79" w14:textId="77777777" w:rsidR="00405877" w:rsidRPr="004D2A93" w:rsidRDefault="00405877" w:rsidP="00D50474">
      <w:pPr>
        <w:pStyle w:val="Akapitzlist"/>
        <w:widowControl w:val="0"/>
        <w:suppressAutoHyphens/>
        <w:spacing w:before="120"/>
        <w:ind w:left="426"/>
        <w:rPr>
          <w:rFonts w:cs="Arial"/>
          <w:b/>
          <w:sz w:val="18"/>
          <w:szCs w:val="18"/>
        </w:rPr>
      </w:pPr>
    </w:p>
    <w:p w14:paraId="4B38E64A" w14:textId="77777777" w:rsidR="00405877" w:rsidRPr="004D2A93" w:rsidRDefault="00405877" w:rsidP="00D15F99">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OŚWIADCZENIA WYKONAWCY</w:t>
      </w:r>
    </w:p>
    <w:p w14:paraId="60E77E1F" w14:textId="580B370D" w:rsidR="00355CAE" w:rsidRPr="004D2A93" w:rsidRDefault="00355CAE"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lastRenderedPageBreak/>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25B26F98" w:rsidR="000149B7" w:rsidRPr="004D2A93" w:rsidRDefault="00926D36"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lastRenderedPageBreak/>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Przekazywane przez nas dane osobowe mogą być wykorzystane wyłącznie w celach związanych z  niniejszym postępowaniem publicznym</w:t>
      </w:r>
      <w:r w:rsidR="00BF0468" w:rsidRPr="004D2A93">
        <w:rPr>
          <w:rFonts w:cs="Arial"/>
          <w:sz w:val="18"/>
          <w:szCs w:val="18"/>
        </w:rPr>
        <w:t>.</w:t>
      </w:r>
    </w:p>
    <w:p w14:paraId="7E431A0C" w14:textId="182FE886" w:rsidR="00FB20E7" w:rsidRPr="001F37DE" w:rsidRDefault="00FB20E7" w:rsidP="00D15F99">
      <w:pPr>
        <w:pStyle w:val="Akapitzlist"/>
        <w:widowControl w:val="0"/>
        <w:numPr>
          <w:ilvl w:val="3"/>
          <w:numId w:val="93"/>
        </w:numPr>
        <w:suppressAutoHyphens/>
        <w:spacing w:before="240"/>
        <w:ind w:left="425" w:hanging="425"/>
        <w:contextualSpacing w:val="0"/>
        <w:rPr>
          <w:rFonts w:cs="Arial"/>
          <w:sz w:val="18"/>
          <w:szCs w:val="18"/>
        </w:rPr>
      </w:pPr>
      <w:bookmarkStart w:id="679" w:name="_Hlk209783561"/>
      <w:r w:rsidRPr="00700ED3">
        <w:rPr>
          <w:rFonts w:cs="Arial"/>
          <w:sz w:val="18"/>
          <w:szCs w:val="18"/>
        </w:rPr>
        <w:t>Oświadczamy, że w naszej ofercie udział produktów</w:t>
      </w:r>
      <w:r w:rsidR="00963458">
        <w:rPr>
          <w:rFonts w:cs="Arial"/>
          <w:sz w:val="18"/>
          <w:szCs w:val="18"/>
        </w:rPr>
        <w:t>,</w:t>
      </w:r>
      <w:r w:rsidR="00963458" w:rsidRPr="00963458">
        <w:t xml:space="preserve"> </w:t>
      </w:r>
      <w:r w:rsidR="00963458" w:rsidRPr="00963458">
        <w:rPr>
          <w:rFonts w:cs="Arial"/>
          <w:sz w:val="18"/>
          <w:szCs w:val="18"/>
        </w:rPr>
        <w:t>w tym oprogramowania wykorzystywanego w wyposażeniu sieci telekomunikacyjnych,</w:t>
      </w:r>
      <w:r w:rsidRPr="00700ED3">
        <w:rPr>
          <w:rFonts w:cs="Arial"/>
          <w:sz w:val="18"/>
          <w:szCs w:val="18"/>
        </w:rPr>
        <w:t xml:space="preserve"> pochodzących z państw członkowskich Unii Europejskiej, państw, z którymi Unia Europejska zawarła umowy o równym traktowaniu przedsiębiorców, lub państw, wobec których na mocy decyzji Rady stosuje się przepisy dyrektywy 2014/25/UE </w:t>
      </w:r>
      <w:r w:rsidRPr="00963458">
        <w:rPr>
          <w:rFonts w:cs="Arial"/>
          <w:sz w:val="18"/>
          <w:szCs w:val="18"/>
          <w:highlight w:val="green"/>
        </w:rPr>
        <w:t>przekracza</w:t>
      </w:r>
      <w:r w:rsidR="00D83FFB" w:rsidRPr="00963458">
        <w:rPr>
          <w:rFonts w:cs="Arial"/>
          <w:sz w:val="18"/>
          <w:szCs w:val="18"/>
          <w:highlight w:val="green"/>
        </w:rPr>
        <w:t>/nie przekracza</w:t>
      </w:r>
      <w:r w:rsidR="00D83FFB" w:rsidRPr="00963458">
        <w:rPr>
          <w:rStyle w:val="Odwoanieprzypisudolnego"/>
          <w:sz w:val="18"/>
          <w:szCs w:val="18"/>
          <w:highlight w:val="green"/>
        </w:rPr>
        <w:footnoteReference w:id="11"/>
      </w:r>
      <w:r w:rsidRPr="00700ED3">
        <w:rPr>
          <w:rFonts w:cs="Arial"/>
          <w:sz w:val="18"/>
          <w:szCs w:val="18"/>
        </w:rPr>
        <w:t xml:space="preserve"> 50%.</w:t>
      </w:r>
    </w:p>
    <w:bookmarkEnd w:id="679"/>
    <w:p w14:paraId="3B4DB6D7" w14:textId="05B7513C" w:rsidR="005A7D03" w:rsidRPr="004D2A93" w:rsidRDefault="00913F44" w:rsidP="008B5210">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nie zachodzą wobec nas podstawy wykluczenia</w:t>
      </w:r>
      <w:r w:rsidR="001D7B2C" w:rsidRPr="004D2A93">
        <w:rPr>
          <w:rFonts w:cs="Arial"/>
          <w:sz w:val="18"/>
          <w:szCs w:val="18"/>
        </w:rPr>
        <w:t>, o których mowa w</w:t>
      </w:r>
      <w:r w:rsidR="005A7D03" w:rsidRPr="004D2A93">
        <w:rPr>
          <w:rFonts w:cs="Arial"/>
          <w:sz w:val="18"/>
          <w:szCs w:val="18"/>
        </w:rPr>
        <w:t>:</w:t>
      </w:r>
    </w:p>
    <w:p w14:paraId="2F6C3B43" w14:textId="7D919480" w:rsidR="005A7D03" w:rsidRPr="004D2A93" w:rsidRDefault="005A7D03" w:rsidP="008B5210">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art. 5k Rozporządzenia Rady (UE) nr 833/2014 z dnia 31 lipca 2014 r. dotyczącego środków ograniczających w związku z działaniami Rosji destabilizującymi sytuację na Ukrainie (Dz.U. L 229 z 31.</w:t>
      </w:r>
      <w:r w:rsidR="00897222">
        <w:rPr>
          <w:rFonts w:cs="Arial"/>
          <w:sz w:val="18"/>
          <w:szCs w:val="18"/>
        </w:rPr>
        <w:t>0</w:t>
      </w:r>
      <w:r w:rsidRPr="004D2A93">
        <w:rPr>
          <w:rFonts w:cs="Arial"/>
          <w:sz w:val="18"/>
          <w:szCs w:val="18"/>
        </w:rPr>
        <w:t xml:space="preserve">7.2014), w brzmieniu nadanym Rozporządzeniem Rady (UE) 2022/576 z dnia 8 kwietnia 2022 r. w sprawie zmiany rozporządzenia (UE) nr 833/2014 dotyczącego środków ograniczających w związku z działaniami Rosji destabilizującymi sytuację na Ukrainie (Dz.U. L 111 z </w:t>
      </w:r>
      <w:r w:rsidR="00897222">
        <w:rPr>
          <w:rFonts w:cs="Arial"/>
          <w:sz w:val="18"/>
          <w:szCs w:val="18"/>
        </w:rPr>
        <w:t>0</w:t>
      </w:r>
      <w:r w:rsidRPr="004D2A93">
        <w:rPr>
          <w:rFonts w:cs="Arial"/>
          <w:sz w:val="18"/>
          <w:szCs w:val="18"/>
        </w:rPr>
        <w:t>8.</w:t>
      </w:r>
      <w:r w:rsidR="00897222">
        <w:rPr>
          <w:rFonts w:cs="Arial"/>
          <w:sz w:val="18"/>
          <w:szCs w:val="18"/>
        </w:rPr>
        <w:t>0</w:t>
      </w:r>
      <w:r w:rsidRPr="004D2A93">
        <w:rPr>
          <w:rFonts w:cs="Arial"/>
          <w:sz w:val="18"/>
          <w:szCs w:val="18"/>
        </w:rPr>
        <w:t xml:space="preserve">4.2022); </w:t>
      </w:r>
    </w:p>
    <w:p w14:paraId="0F9317B2" w14:textId="0C101262" w:rsidR="00A4448F" w:rsidRPr="004D2A93" w:rsidRDefault="005A7D03" w:rsidP="0008706F">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4D2A93">
        <w:rPr>
          <w:rFonts w:cs="Arial"/>
          <w:sz w:val="18"/>
          <w:szCs w:val="18"/>
        </w:rPr>
        <w:t>(</w:t>
      </w:r>
      <w:proofErr w:type="spellStart"/>
      <w:r w:rsidR="00426815" w:rsidRPr="004D2A93">
        <w:rPr>
          <w:rFonts w:cs="Arial"/>
          <w:sz w:val="18"/>
          <w:szCs w:val="18"/>
        </w:rPr>
        <w:t>t.j</w:t>
      </w:r>
      <w:proofErr w:type="spellEnd"/>
      <w:r w:rsidR="00426815" w:rsidRPr="004D2A93">
        <w:rPr>
          <w:rFonts w:cs="Arial"/>
          <w:sz w:val="18"/>
          <w:szCs w:val="18"/>
        </w:rPr>
        <w:t xml:space="preserve">. Dz. U. z 2023 r., poz. 1497 z </w:t>
      </w:r>
      <w:proofErr w:type="spellStart"/>
      <w:r w:rsidR="00426815" w:rsidRPr="004D2A93">
        <w:rPr>
          <w:rFonts w:cs="Arial"/>
          <w:sz w:val="18"/>
          <w:szCs w:val="18"/>
        </w:rPr>
        <w:t>późn</w:t>
      </w:r>
      <w:proofErr w:type="spellEnd"/>
      <w:r w:rsidR="00426815" w:rsidRPr="004D2A93">
        <w:rPr>
          <w:rFonts w:cs="Arial"/>
          <w:sz w:val="18"/>
          <w:szCs w:val="18"/>
        </w:rPr>
        <w:t>. zm.).</w:t>
      </w:r>
      <w:r w:rsidR="00426815" w:rsidRPr="004D2A93" w:rsidDel="00426815">
        <w:rPr>
          <w:rFonts w:cs="Arial"/>
          <w:sz w:val="18"/>
          <w:szCs w:val="18"/>
        </w:rPr>
        <w:t xml:space="preserve"> </w:t>
      </w:r>
    </w:p>
    <w:p w14:paraId="3900CB52" w14:textId="37566835" w:rsidR="0008706F" w:rsidRPr="004D2A93"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D50474">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486CB2E" w14:textId="77777777" w:rsidR="00413F87" w:rsidRPr="004D2A93" w:rsidRDefault="00413F87" w:rsidP="00D15F99">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p>
    <w:bookmarkEnd w:id="677"/>
    <w:bookmarkEnd w:id="678"/>
    <w:p w14:paraId="57A63F43" w14:textId="4049F539" w:rsidR="00B12229" w:rsidRDefault="00B12229">
      <w:pPr>
        <w:rPr>
          <w:rFonts w:ascii="Verdana" w:eastAsia="Times New Roman" w:hAnsi="Verdana" w:cstheme="minorHAnsi"/>
          <w:b/>
          <w:caps/>
          <w:color w:val="000000" w:themeColor="text1"/>
          <w:kern w:val="28"/>
        </w:rPr>
      </w:pPr>
    </w:p>
    <w:p w14:paraId="3210BBC3" w14:textId="472D2266" w:rsidR="0055285F" w:rsidRDefault="00F02158" w:rsidP="000633AB">
      <w:pPr>
        <w:spacing w:before="4440" w:after="0" w:line="288" w:lineRule="auto"/>
        <w:jc w:val="right"/>
        <w:rPr>
          <w:color w:val="000000" w:themeColor="text1"/>
          <w:sz w:val="18"/>
          <w:szCs w:val="18"/>
        </w:rPr>
      </w:pPr>
      <w:bookmarkStart w:id="680" w:name="_Toc40987571"/>
      <w:bookmarkStart w:id="681" w:name="_Toc51166486"/>
      <w:r w:rsidRPr="004D2A93">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4D2A93" w:rsidRDefault="00C44ADC" w:rsidP="004D2A93">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r w:rsidRPr="000E4970">
        <w:rPr>
          <w:rFonts w:ascii="Trebuchet MS" w:hAnsi="Trebuchet MS"/>
          <w:b w:val="0"/>
          <w:color w:val="1A7466"/>
          <w:sz w:val="32"/>
          <w:szCs w:val="32"/>
          <w:lang w:val="pl-PL"/>
        </w:rPr>
        <w:t xml:space="preserve">ZOBOWIĄZANIE PODMIOTU DO ODDANIA WYKONAWCY </w:t>
      </w:r>
      <w:bookmarkStart w:id="682" w:name="_Toc40987563"/>
      <w:bookmarkStart w:id="683" w:name="_Toc51166480"/>
      <w:r w:rsidRPr="004D2A93">
        <w:rPr>
          <w:rFonts w:ascii="Trebuchet MS" w:hAnsi="Trebuchet MS"/>
          <w:caps w:val="0"/>
          <w:color w:val="1A7466"/>
          <w:sz w:val="32"/>
          <w:szCs w:val="32"/>
          <w:lang w:val="pl-PL"/>
        </w:rPr>
        <w:t xml:space="preserve">DO DYSPOZYCJI NIEZBĘDNYCH ZASOBÓW </w:t>
      </w:r>
    </w:p>
    <w:p w14:paraId="2963F76D" w14:textId="0FD28D29" w:rsidR="0055285F" w:rsidRPr="004D2A93" w:rsidRDefault="0055285F" w:rsidP="00926D36">
      <w:pPr>
        <w:pStyle w:val="Nagwek1"/>
        <w:suppressAutoHyphens/>
        <w:spacing w:before="120" w:after="120" w:line="240" w:lineRule="auto"/>
        <w:ind w:left="360" w:right="-284"/>
        <w:rPr>
          <w:caps w:val="0"/>
          <w:sz w:val="18"/>
          <w:szCs w:val="18"/>
          <w:lang w:val="pl-PL"/>
        </w:rPr>
      </w:pPr>
      <w:r w:rsidRPr="000E4970">
        <w:rPr>
          <w:b w:val="0"/>
          <w:sz w:val="18"/>
          <w:szCs w:val="18"/>
          <w:lang w:val="pl-PL"/>
        </w:rPr>
        <w:t>w trakcie realizacji Zamówienia pn.:</w:t>
      </w:r>
      <w:bookmarkStart w:id="684" w:name="_Toc40987564"/>
      <w:bookmarkStart w:id="685" w:name="_Toc51166481"/>
      <w:bookmarkEnd w:id="682"/>
      <w:bookmarkEnd w:id="683"/>
      <w:r w:rsidR="00C44ADC">
        <w:rPr>
          <w:caps w:val="0"/>
          <w:sz w:val="18"/>
          <w:szCs w:val="18"/>
          <w:lang w:val="pl-PL"/>
        </w:rPr>
        <w:t xml:space="preserve"> „</w:t>
      </w:r>
      <w:r w:rsidR="00926D36" w:rsidRPr="00926D36">
        <w:rPr>
          <w:caps w:val="0"/>
          <w:sz w:val="18"/>
          <w:szCs w:val="18"/>
          <w:lang w:val="pl-PL"/>
        </w:rPr>
        <w:t>Rozbudowa systemu nadrzędnego i telemetrii 2025</w:t>
      </w:r>
      <w:r w:rsidR="00926D36">
        <w:rPr>
          <w:caps w:val="0"/>
          <w:sz w:val="18"/>
          <w:szCs w:val="18"/>
          <w:lang w:val="pl-PL"/>
        </w:rPr>
        <w:t xml:space="preserve"> </w:t>
      </w:r>
      <w:r w:rsidR="00926D36" w:rsidRPr="00926D36">
        <w:rPr>
          <w:caps w:val="0"/>
          <w:sz w:val="18"/>
          <w:szCs w:val="18"/>
          <w:lang w:val="pl-PL"/>
        </w:rPr>
        <w:t>2026 w PGE Energia Ciepła S.A.,</w:t>
      </w:r>
      <w:r w:rsidR="00926D36">
        <w:rPr>
          <w:caps w:val="0"/>
          <w:sz w:val="18"/>
          <w:szCs w:val="18"/>
          <w:lang w:val="pl-PL"/>
        </w:rPr>
        <w:t xml:space="preserve"> </w:t>
      </w:r>
      <w:r w:rsidR="00926D36" w:rsidRPr="00926D36">
        <w:rPr>
          <w:caps w:val="0"/>
          <w:sz w:val="18"/>
          <w:szCs w:val="18"/>
          <w:lang w:val="pl-PL"/>
        </w:rPr>
        <w:t>Oddział w Gorzowie Wielkopolskim.</w:t>
      </w:r>
      <w:r w:rsidRPr="004D2A93">
        <w:rPr>
          <w:caps w:val="0"/>
          <w:sz w:val="18"/>
          <w:szCs w:val="18"/>
          <w:lang w:val="pl-PL"/>
        </w:rPr>
        <w:t>”</w:t>
      </w:r>
      <w:bookmarkEnd w:id="684"/>
      <w:bookmarkEnd w:id="685"/>
    </w:p>
    <w:p w14:paraId="7B17DFB8" w14:textId="44BFD563" w:rsidR="0055285F" w:rsidRPr="004D2A93" w:rsidRDefault="0055285F" w:rsidP="0055285F">
      <w:pPr>
        <w:pStyle w:val="Nagwek1"/>
        <w:keepNext w:val="0"/>
        <w:keepLines w:val="0"/>
        <w:suppressAutoHyphens/>
        <w:spacing w:before="120" w:line="240" w:lineRule="auto"/>
        <w:ind w:left="360" w:right="-284"/>
        <w:jc w:val="center"/>
        <w:rPr>
          <w:caps w:val="0"/>
          <w:sz w:val="18"/>
          <w:szCs w:val="18"/>
          <w:lang w:val="pl-PL"/>
        </w:rPr>
      </w:pPr>
      <w:bookmarkStart w:id="686" w:name="_Toc40987565"/>
      <w:bookmarkStart w:id="687" w:name="_Toc51166482"/>
      <w:r w:rsidRPr="004D2A93">
        <w:rPr>
          <w:caps w:val="0"/>
          <w:sz w:val="18"/>
          <w:szCs w:val="18"/>
          <w:lang w:val="pl-PL"/>
        </w:rPr>
        <w:t xml:space="preserve">(numer ref. Postępowania: </w:t>
      </w:r>
      <w:r w:rsidR="007A32B0" w:rsidRPr="007A32B0">
        <w:rPr>
          <w:caps w:val="0"/>
          <w:sz w:val="18"/>
          <w:szCs w:val="18"/>
          <w:lang w:val="pl-PL"/>
        </w:rPr>
        <w:t>POST/PEC/PEC/UZI/00631/2025</w:t>
      </w:r>
      <w:r w:rsidRPr="004D2A93">
        <w:rPr>
          <w:caps w:val="0"/>
          <w:sz w:val="18"/>
          <w:szCs w:val="18"/>
          <w:lang w:val="pl-PL"/>
        </w:rPr>
        <w:t>)</w:t>
      </w:r>
      <w:bookmarkEnd w:id="686"/>
      <w:bookmarkEnd w:id="687"/>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688" w:name="_Toc40987566"/>
      <w:bookmarkStart w:id="689" w:name="_Toc51166483"/>
      <w:r w:rsidRPr="004D2A93">
        <w:rPr>
          <w:b w:val="0"/>
          <w:caps w:val="0"/>
          <w:sz w:val="18"/>
          <w:szCs w:val="18"/>
          <w:lang w:val="pl-PL"/>
        </w:rPr>
        <w:t>Działając w imieniu i na rzecz:</w:t>
      </w:r>
      <w:bookmarkEnd w:id="688"/>
      <w:bookmarkEnd w:id="689"/>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690" w:name="_Toc40987567"/>
      <w:bookmarkStart w:id="691" w:name="_Toc51166484"/>
    </w:p>
    <w:p w14:paraId="5EB5C4A0" w14:textId="17A98EE5" w:rsidR="0055285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D2A93">
        <w:rPr>
          <w:b w:val="0"/>
          <w:caps w:val="0"/>
          <w:sz w:val="18"/>
          <w:szCs w:val="18"/>
          <w:lang w:val="pl-PL"/>
        </w:rPr>
        <w:t xml:space="preserve">118 ust. 1 Ustawy PZP, </w:t>
      </w:r>
      <w:r w:rsidRPr="004D2A93">
        <w:rPr>
          <w:caps w:val="0"/>
          <w:sz w:val="18"/>
          <w:szCs w:val="18"/>
          <w:lang w:val="pl-PL"/>
        </w:rPr>
        <w:t>OŚWIADCZAMY</w:t>
      </w:r>
      <w:r w:rsidRPr="004D2A93">
        <w:rPr>
          <w:b w:val="0"/>
          <w:caps w:val="0"/>
          <w:sz w:val="18"/>
          <w:szCs w:val="18"/>
          <w:lang w:val="pl-PL"/>
        </w:rPr>
        <w:t xml:space="preserve">, iż zobowiązujemy się do oddania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5607AC">
        <w:rPr>
          <w:b w:val="0"/>
          <w:caps w:val="0"/>
          <w:sz w:val="18"/>
          <w:szCs w:val="18"/>
          <w:lang w:val="pl-PL"/>
        </w:rPr>
        <w:t>…………………………………….., do dyspozycji niezbędne zasoby na potrzeby realizacji przedmiotowego Zamówienia</w:t>
      </w:r>
      <w:r w:rsidR="001A06A7" w:rsidRPr="005607AC">
        <w:rPr>
          <w:b w:val="0"/>
          <w:caps w:val="0"/>
          <w:sz w:val="18"/>
          <w:szCs w:val="18"/>
          <w:lang w:val="pl-PL"/>
        </w:rPr>
        <w:t xml:space="preserve"> </w:t>
      </w:r>
      <w:r w:rsidRPr="005607AC">
        <w:rPr>
          <w:b w:val="0"/>
          <w:caps w:val="0"/>
          <w:sz w:val="18"/>
          <w:szCs w:val="18"/>
          <w:lang w:val="pl-PL"/>
        </w:rPr>
        <w:t>w zakresie:</w:t>
      </w:r>
      <w:bookmarkEnd w:id="690"/>
      <w:bookmarkEnd w:id="691"/>
    </w:p>
    <w:p w14:paraId="345B662C" w14:textId="77777777" w:rsidR="00C44ADC" w:rsidRPr="004D2A93"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664"/>
        <w:gridCol w:w="1381"/>
        <w:gridCol w:w="2945"/>
        <w:gridCol w:w="1594"/>
        <w:gridCol w:w="2339"/>
      </w:tblGrid>
      <w:tr w:rsidR="0055285F" w:rsidRPr="00130870" w14:paraId="65B67496" w14:textId="77777777" w:rsidTr="00700ED3">
        <w:trPr>
          <w:trHeight w:val="454"/>
        </w:trPr>
        <w:tc>
          <w:tcPr>
            <w:tcW w:w="1957" w:type="dxa"/>
            <w:shd w:val="clear" w:color="auto" w:fill="1A7466"/>
            <w:vAlign w:val="center"/>
          </w:tcPr>
          <w:p w14:paraId="7E4505CA" w14:textId="027A02AA" w:rsidR="0055285F" w:rsidRPr="004D2A93" w:rsidRDefault="0055285F" w:rsidP="004D2A93">
            <w:pPr>
              <w:ind w:hanging="24"/>
              <w:jc w:val="center"/>
              <w:rPr>
                <w:rFonts w:eastAsia="Calibri"/>
                <w:b/>
                <w:sz w:val="16"/>
                <w:szCs w:val="16"/>
              </w:rPr>
            </w:pPr>
            <w:r w:rsidRPr="004D2A93">
              <w:rPr>
                <w:rFonts w:eastAsia="Calibri"/>
                <w:b/>
                <w:sz w:val="16"/>
                <w:szCs w:val="16"/>
              </w:rPr>
              <w:t>Warunek,</w:t>
            </w:r>
            <w:r w:rsidR="001A06A7">
              <w:rPr>
                <w:rFonts w:eastAsia="Calibri"/>
                <w:b/>
                <w:sz w:val="16"/>
                <w:szCs w:val="16"/>
              </w:rPr>
              <w:t xml:space="preserve"> </w:t>
            </w:r>
            <w:r w:rsidRPr="004D2A93">
              <w:rPr>
                <w:rFonts w:eastAsia="Calibri"/>
                <w:b/>
                <w:sz w:val="16"/>
                <w:szCs w:val="16"/>
              </w:rPr>
              <w:t>na spełnienie</w:t>
            </w:r>
            <w:r w:rsidRPr="004D2A93">
              <w:rPr>
                <w:rFonts w:eastAsia="Calibri"/>
                <w:b/>
                <w:sz w:val="16"/>
                <w:szCs w:val="16"/>
              </w:rPr>
              <w:br/>
              <w:t>którego podmiot udostępnia zasoby</w:t>
            </w:r>
          </w:p>
        </w:tc>
        <w:tc>
          <w:tcPr>
            <w:tcW w:w="76" w:type="dxa"/>
            <w:shd w:val="clear" w:color="auto" w:fill="1A7466"/>
            <w:vAlign w:val="center"/>
          </w:tcPr>
          <w:p w14:paraId="38FC0427" w14:textId="77777777" w:rsidR="0055285F" w:rsidRPr="004D2A93" w:rsidRDefault="0055285F" w:rsidP="00824DE5">
            <w:pPr>
              <w:ind w:hanging="73"/>
              <w:jc w:val="center"/>
              <w:rPr>
                <w:rFonts w:eastAsia="Calibri"/>
                <w:b/>
                <w:sz w:val="16"/>
                <w:szCs w:val="16"/>
              </w:rPr>
            </w:pPr>
            <w:r w:rsidRPr="004D2A93">
              <w:rPr>
                <w:rFonts w:eastAsia="Calibri"/>
                <w:b/>
                <w:sz w:val="16"/>
                <w:szCs w:val="16"/>
              </w:rPr>
              <w:t>Rodzaj zasobu</w:t>
            </w:r>
          </w:p>
        </w:tc>
        <w:tc>
          <w:tcPr>
            <w:tcW w:w="3648" w:type="dxa"/>
            <w:shd w:val="clear" w:color="auto" w:fill="1A7466"/>
            <w:vAlign w:val="center"/>
          </w:tcPr>
          <w:p w14:paraId="37382A0E" w14:textId="77777777" w:rsidR="0055285F" w:rsidRPr="004D2A93" w:rsidRDefault="0055285F" w:rsidP="00824DE5">
            <w:pPr>
              <w:jc w:val="center"/>
              <w:rPr>
                <w:rFonts w:eastAsia="Calibri"/>
                <w:b/>
                <w:sz w:val="16"/>
                <w:szCs w:val="16"/>
              </w:rPr>
            </w:pPr>
            <w:r w:rsidRPr="004D2A93">
              <w:rPr>
                <w:rFonts w:eastAsia="Calibri"/>
                <w:b/>
                <w:sz w:val="16"/>
                <w:szCs w:val="16"/>
              </w:rPr>
              <w:t>Zakres udostępnianych zasobów</w:t>
            </w:r>
          </w:p>
        </w:tc>
        <w:tc>
          <w:tcPr>
            <w:tcW w:w="1705" w:type="dxa"/>
            <w:shd w:val="clear" w:color="auto" w:fill="1A7466"/>
            <w:vAlign w:val="center"/>
          </w:tcPr>
          <w:p w14:paraId="00B2256B" w14:textId="77777777" w:rsidR="0055285F" w:rsidRPr="004D2A93" w:rsidRDefault="0055285F" w:rsidP="00824DE5">
            <w:pPr>
              <w:jc w:val="center"/>
              <w:rPr>
                <w:rFonts w:eastAsia="Calibri"/>
                <w:b/>
                <w:sz w:val="16"/>
                <w:szCs w:val="16"/>
              </w:rPr>
            </w:pPr>
            <w:r w:rsidRPr="004D2A93">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D2A93" w:rsidRDefault="0055285F" w:rsidP="00824DE5">
            <w:pPr>
              <w:jc w:val="center"/>
              <w:rPr>
                <w:rFonts w:eastAsia="Calibri"/>
                <w:b/>
                <w:sz w:val="16"/>
                <w:szCs w:val="16"/>
              </w:rPr>
            </w:pPr>
            <w:r w:rsidRPr="004D2A93">
              <w:rPr>
                <w:rFonts w:eastAsia="Calibri"/>
                <w:b/>
                <w:sz w:val="16"/>
                <w:szCs w:val="16"/>
              </w:rPr>
              <w:t>Czy zasoby są udostępniane na cały okres realizacji Zamówienia/Umowy (TAK/NIE</w:t>
            </w:r>
            <w:r w:rsidRPr="004D2A93">
              <w:rPr>
                <w:sz w:val="16"/>
                <w:szCs w:val="16"/>
                <w:vertAlign w:val="superscript"/>
              </w:rPr>
              <w:footnoteReference w:id="12"/>
            </w:r>
            <w:r w:rsidRPr="004D2A93">
              <w:rPr>
                <w:rFonts w:eastAsia="Calibri"/>
                <w:b/>
                <w:sz w:val="16"/>
                <w:szCs w:val="16"/>
              </w:rPr>
              <w:t>)</w:t>
            </w:r>
          </w:p>
        </w:tc>
      </w:tr>
      <w:tr w:rsidR="0055285F" w:rsidRPr="00130870" w14:paraId="28938D55" w14:textId="77777777" w:rsidTr="00700ED3">
        <w:trPr>
          <w:trHeight w:val="454"/>
        </w:trPr>
        <w:tc>
          <w:tcPr>
            <w:tcW w:w="1957" w:type="dxa"/>
            <w:shd w:val="clear" w:color="auto" w:fill="auto"/>
            <w:vAlign w:val="center"/>
          </w:tcPr>
          <w:p w14:paraId="6486A1CE" w14:textId="77777777" w:rsidR="0055285F" w:rsidRPr="00700ED3" w:rsidRDefault="0055285F" w:rsidP="00824DE5">
            <w:pPr>
              <w:ind w:left="-24"/>
              <w:jc w:val="center"/>
              <w:rPr>
                <w:rFonts w:eastAsia="Calibri"/>
                <w:sz w:val="18"/>
                <w:szCs w:val="18"/>
              </w:rPr>
            </w:pPr>
            <w:r w:rsidRPr="00700ED3">
              <w:rPr>
                <w:rFonts w:eastAsia="Calibri"/>
                <w:sz w:val="18"/>
                <w:szCs w:val="18"/>
              </w:rPr>
              <w:t>Zdolność techniczna lub zawodowa</w:t>
            </w:r>
          </w:p>
        </w:tc>
        <w:tc>
          <w:tcPr>
            <w:tcW w:w="76" w:type="dxa"/>
            <w:shd w:val="clear" w:color="auto" w:fill="auto"/>
            <w:vAlign w:val="center"/>
          </w:tcPr>
          <w:p w14:paraId="1BFA57B2" w14:textId="5DEAABA4" w:rsidR="0055285F" w:rsidRPr="00700ED3" w:rsidRDefault="0055285F" w:rsidP="00824DE5">
            <w:pPr>
              <w:jc w:val="center"/>
              <w:rPr>
                <w:rFonts w:eastAsia="Calibri"/>
                <w:sz w:val="18"/>
                <w:szCs w:val="18"/>
              </w:rPr>
            </w:pPr>
            <w:r w:rsidRPr="00700ED3">
              <w:rPr>
                <w:rFonts w:eastAsia="Calibri"/>
                <w:sz w:val="18"/>
                <w:szCs w:val="18"/>
              </w:rPr>
              <w:t xml:space="preserve">Doświadczenie </w:t>
            </w:r>
          </w:p>
        </w:tc>
        <w:tc>
          <w:tcPr>
            <w:tcW w:w="3648" w:type="dxa"/>
            <w:shd w:val="clear" w:color="auto" w:fill="auto"/>
            <w:vAlign w:val="center"/>
          </w:tcPr>
          <w:p w14:paraId="6E0304CE" w14:textId="77777777" w:rsidR="0055285F" w:rsidRPr="00700ED3" w:rsidRDefault="0055285F" w:rsidP="00824DE5">
            <w:pPr>
              <w:ind w:hanging="47"/>
              <w:jc w:val="center"/>
              <w:rPr>
                <w:rFonts w:eastAsia="Calibri"/>
                <w:sz w:val="18"/>
                <w:szCs w:val="18"/>
              </w:rPr>
            </w:pPr>
          </w:p>
        </w:tc>
        <w:tc>
          <w:tcPr>
            <w:tcW w:w="1705" w:type="dxa"/>
            <w:shd w:val="clear" w:color="auto" w:fill="auto"/>
            <w:vAlign w:val="center"/>
          </w:tcPr>
          <w:p w14:paraId="04DC3512" w14:textId="77777777" w:rsidR="0055285F" w:rsidRPr="004D2A93" w:rsidRDefault="0055285F" w:rsidP="00824DE5">
            <w:pPr>
              <w:jc w:val="center"/>
              <w:rPr>
                <w:rFonts w:eastAsia="Calibri"/>
                <w:sz w:val="18"/>
                <w:szCs w:val="18"/>
                <w:highlight w:val="cyan"/>
              </w:rPr>
            </w:pPr>
          </w:p>
        </w:tc>
        <w:tc>
          <w:tcPr>
            <w:tcW w:w="2537" w:type="dxa"/>
            <w:shd w:val="clear" w:color="auto" w:fill="auto"/>
            <w:vAlign w:val="center"/>
          </w:tcPr>
          <w:p w14:paraId="0EECAC1D" w14:textId="77777777" w:rsidR="0055285F" w:rsidRPr="004D2A93" w:rsidRDefault="0055285F" w:rsidP="00824DE5">
            <w:pPr>
              <w:ind w:left="-43"/>
              <w:jc w:val="center"/>
              <w:rPr>
                <w:rFonts w:eastAsia="Calibri"/>
                <w:sz w:val="18"/>
                <w:szCs w:val="18"/>
                <w:highlight w:val="cyan"/>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692" w:name="_Toc40987568"/>
      <w:bookmarkStart w:id="693"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92"/>
      <w:bookmarkEnd w:id="693"/>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0E4970" w:rsidRDefault="0055285F" w:rsidP="004D2A93">
      <w:pPr>
        <w:pStyle w:val="Nagwek1"/>
        <w:keepNext w:val="0"/>
        <w:keepLines w:val="0"/>
        <w:suppressAutoHyphens/>
        <w:spacing w:before="0" w:after="0" w:line="240" w:lineRule="auto"/>
        <w:ind w:right="-284"/>
        <w:jc w:val="right"/>
        <w:rPr>
          <w:sz w:val="14"/>
          <w:szCs w:val="14"/>
          <w:lang w:val="pl-PL"/>
        </w:rPr>
      </w:pPr>
      <w:r w:rsidRPr="000E4970">
        <w:rPr>
          <w:b w:val="0"/>
          <w:i/>
          <w:sz w:val="14"/>
          <w:szCs w:val="14"/>
          <w:lang w:val="pl-PL"/>
        </w:rPr>
        <w:t xml:space="preserve"> podmiotu udostępniającego zasoby</w:t>
      </w:r>
      <w:bookmarkStart w:id="694" w:name="_Toc40987572"/>
      <w:bookmarkStart w:id="695" w:name="_Toc51166487"/>
      <w:bookmarkEnd w:id="680"/>
      <w:bookmarkEnd w:id="681"/>
    </w:p>
    <w:p w14:paraId="46ECF68F" w14:textId="77777777" w:rsidR="00C44ADC" w:rsidRDefault="00C44ADC" w:rsidP="004D2A93">
      <w:pPr>
        <w:spacing w:after="0" w:line="288" w:lineRule="auto"/>
        <w:jc w:val="right"/>
        <w:rPr>
          <w:color w:val="000000" w:themeColor="text1"/>
        </w:rPr>
      </w:pPr>
      <w:bookmarkStart w:id="696" w:name="_Toc51166501"/>
      <w:bookmarkEnd w:id="694"/>
      <w:bookmarkEnd w:id="695"/>
    </w:p>
    <w:p w14:paraId="58C38919"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725A027F" w14:textId="75F1CFF3"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696"/>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697" w:name="_Toc40987586"/>
      <w:bookmarkStart w:id="698" w:name="_Toc51166502"/>
    </w:p>
    <w:p w14:paraId="243D235C" w14:textId="77777777" w:rsidR="00C44ADC" w:rsidRDefault="00C44ADC" w:rsidP="004D2A93">
      <w:pPr>
        <w:pStyle w:val="Nagwek1"/>
        <w:keepNext w:val="0"/>
        <w:keepLines w:val="0"/>
        <w:suppressAutoHyphens/>
        <w:spacing w:before="0" w:after="0" w:line="240" w:lineRule="auto"/>
        <w:ind w:left="357" w:right="-284"/>
        <w:jc w:val="center"/>
        <w:rPr>
          <w:caps w:val="0"/>
          <w:lang w:val="pl-PL"/>
        </w:rPr>
      </w:pPr>
    </w:p>
    <w:p w14:paraId="13E6C766" w14:textId="3C09B259" w:rsidR="00C44ADC" w:rsidRPr="004D2A93" w:rsidRDefault="00C44ADC" w:rsidP="004D2A93">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0E4970">
        <w:rPr>
          <w:rFonts w:ascii="Trebuchet MS" w:hAnsi="Trebuchet MS"/>
          <w:b w:val="0"/>
          <w:color w:val="1A7466"/>
          <w:sz w:val="32"/>
          <w:szCs w:val="32"/>
          <w:lang w:val="pl-PL"/>
        </w:rPr>
        <w:t>OŚWIADCZENIE WYKONAWCY</w:t>
      </w:r>
      <w:bookmarkEnd w:id="697"/>
      <w:bookmarkEnd w:id="698"/>
      <w:r w:rsidRPr="000E4970">
        <w:rPr>
          <w:rFonts w:ascii="Trebuchet MS" w:hAnsi="Trebuchet MS"/>
          <w:b w:val="0"/>
          <w:color w:val="1A7466"/>
          <w:sz w:val="32"/>
          <w:szCs w:val="32"/>
          <w:lang w:val="pl-PL"/>
        </w:rPr>
        <w:t xml:space="preserve"> </w:t>
      </w:r>
      <w:bookmarkStart w:id="699" w:name="_Toc40987588"/>
      <w:bookmarkStart w:id="700" w:name="_Toc51166504"/>
      <w:r w:rsidRPr="00130870">
        <w:rPr>
          <w:rFonts w:ascii="Trebuchet MS" w:hAnsi="Trebuchet MS"/>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699"/>
      <w:bookmarkEnd w:id="700"/>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7BFFC50C" w:rsidR="001868FA" w:rsidRPr="004D2A93" w:rsidRDefault="001868FA" w:rsidP="00926D36">
      <w:pPr>
        <w:pStyle w:val="Nagwek1"/>
        <w:suppressAutoHyphens/>
        <w:spacing w:before="120" w:after="120" w:line="240" w:lineRule="auto"/>
        <w:rPr>
          <w:b w:val="0"/>
          <w:caps w:val="0"/>
          <w:sz w:val="18"/>
          <w:szCs w:val="18"/>
          <w:lang w:val="pl-PL"/>
        </w:rPr>
      </w:pPr>
      <w:bookmarkStart w:id="701" w:name="_Toc40987589"/>
      <w:bookmarkStart w:id="702" w:name="_Toc51166505"/>
      <w:r w:rsidRPr="004D2A93">
        <w:rPr>
          <w:b w:val="0"/>
          <w:caps w:val="0"/>
          <w:sz w:val="18"/>
          <w:szCs w:val="18"/>
          <w:lang w:val="pl-PL"/>
        </w:rPr>
        <w:t>W związku z ubieganiem się o udzielenie zamówienia publicznego w ramach postępowania prowadzonego</w:t>
      </w:r>
      <w:r w:rsidR="00C44ADC" w:rsidRPr="004D2A93">
        <w:rPr>
          <w:b w:val="0"/>
          <w:caps w:val="0"/>
          <w:sz w:val="18"/>
          <w:szCs w:val="18"/>
          <w:lang w:val="pl-PL"/>
        </w:rPr>
        <w:t xml:space="preserve"> </w:t>
      </w:r>
      <w:r w:rsidRPr="004D2A93">
        <w:rPr>
          <w:b w:val="0"/>
          <w:caps w:val="0"/>
          <w:sz w:val="18"/>
          <w:szCs w:val="18"/>
          <w:lang w:val="pl-PL"/>
        </w:rPr>
        <w:t>w trybie przetargu nieograniczonego pn.</w:t>
      </w:r>
      <w:r w:rsidR="00926D36" w:rsidRPr="00926D36">
        <w:rPr>
          <w:lang w:val="pl-PL"/>
        </w:rPr>
        <w:t xml:space="preserve"> </w:t>
      </w:r>
      <w:r w:rsidR="00926D36" w:rsidRPr="00926D36">
        <w:rPr>
          <w:b w:val="0"/>
          <w:caps w:val="0"/>
          <w:sz w:val="18"/>
          <w:szCs w:val="18"/>
          <w:lang w:val="pl-PL"/>
        </w:rPr>
        <w:t>Rozbudowa systemu nadrzędnego i telemetrii 2025-2026 w PGE Energia Ciepła S.A.,</w:t>
      </w:r>
      <w:r w:rsidR="00926D36">
        <w:rPr>
          <w:b w:val="0"/>
          <w:caps w:val="0"/>
          <w:sz w:val="18"/>
          <w:szCs w:val="18"/>
          <w:lang w:val="pl-PL"/>
        </w:rPr>
        <w:t xml:space="preserve"> </w:t>
      </w:r>
      <w:r w:rsidR="00926D36" w:rsidRPr="00926D36">
        <w:rPr>
          <w:b w:val="0"/>
          <w:caps w:val="0"/>
          <w:sz w:val="18"/>
          <w:szCs w:val="18"/>
          <w:lang w:val="pl-PL"/>
        </w:rPr>
        <w:t>Oddział w Gorzowie Wielkopolskim.</w:t>
      </w:r>
      <w:r w:rsidRPr="004D2A93">
        <w:rPr>
          <w:b w:val="0"/>
          <w:caps w:val="0"/>
          <w:sz w:val="18"/>
          <w:szCs w:val="18"/>
          <w:lang w:val="pl-PL"/>
        </w:rPr>
        <w:t xml:space="preserve"> (nr referencyjny </w:t>
      </w:r>
      <w:r w:rsidR="007A32B0" w:rsidRPr="007A32B0">
        <w:rPr>
          <w:b w:val="0"/>
          <w:caps w:val="0"/>
          <w:sz w:val="18"/>
          <w:szCs w:val="18"/>
          <w:lang w:val="pl-PL"/>
        </w:rPr>
        <w:t>POST/PEC/PEC/UZI/00631/2025</w:t>
      </w:r>
      <w:r w:rsidRPr="007A32B0">
        <w:rPr>
          <w:b w:val="0"/>
          <w:caps w:val="0"/>
          <w:sz w:val="18"/>
          <w:szCs w:val="18"/>
          <w:lang w:val="pl-PL"/>
        </w:rPr>
        <w:t>),</w:t>
      </w:r>
      <w:r w:rsidRPr="004D2A93">
        <w:rPr>
          <w:b w:val="0"/>
          <w:caps w:val="0"/>
          <w:sz w:val="18"/>
          <w:szCs w:val="18"/>
          <w:lang w:val="pl-PL"/>
        </w:rPr>
        <w:t xml:space="preserve"> niniejszym oświadczam, że:</w:t>
      </w:r>
      <w:bookmarkEnd w:id="701"/>
      <w:bookmarkEnd w:id="702"/>
    </w:p>
    <w:p w14:paraId="330D8C15" w14:textId="5D337B95"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703" w:name="_Toc40987590"/>
      <w:bookmarkStart w:id="704" w:name="_Toc51166506"/>
      <w:r w:rsidRPr="004D2A93">
        <w:rPr>
          <w:caps w:val="0"/>
          <w:sz w:val="18"/>
          <w:szCs w:val="18"/>
          <w:lang w:val="pl-PL"/>
        </w:rPr>
        <w:t>* nie przynależę</w:t>
      </w:r>
      <w:r w:rsidRPr="004D2A93">
        <w:rPr>
          <w:b w:val="0"/>
          <w:caps w:val="0"/>
          <w:sz w:val="18"/>
          <w:szCs w:val="18"/>
          <w:lang w:val="pl-PL"/>
        </w:rPr>
        <w:t xml:space="preserve"> do tej samej grupy kapitałowej w rozumieniu ustawy z dnia </w:t>
      </w:r>
      <w:bookmarkStart w:id="705" w:name="_Hlk212620218"/>
      <w:r w:rsidRPr="004D2A93">
        <w:rPr>
          <w:b w:val="0"/>
          <w:caps w:val="0"/>
          <w:sz w:val="18"/>
          <w:szCs w:val="18"/>
          <w:lang w:val="pl-PL"/>
        </w:rPr>
        <w:t>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Dz.U. z 202</w:t>
      </w:r>
      <w:r w:rsidR="00821D72">
        <w:rPr>
          <w:b w:val="0"/>
          <w:caps w:val="0"/>
          <w:sz w:val="18"/>
          <w:szCs w:val="18"/>
          <w:lang w:val="pl-PL"/>
        </w:rPr>
        <w:t>4</w:t>
      </w:r>
      <w:r w:rsidRPr="004D2A93">
        <w:rPr>
          <w:b w:val="0"/>
          <w:caps w:val="0"/>
          <w:sz w:val="18"/>
          <w:szCs w:val="18"/>
          <w:lang w:val="pl-PL"/>
        </w:rPr>
        <w:t xml:space="preserve"> r. </w:t>
      </w:r>
      <w:r w:rsidR="00354402">
        <w:fldChar w:fldCharType="begin"/>
      </w:r>
      <w:r w:rsidR="00354402" w:rsidRPr="00354402">
        <w:rPr>
          <w:lang w:val="pl-PL"/>
          <w:rPrChange w:id="706" w:author="Autor">
            <w:rPr/>
          </w:rPrChange>
        </w:rPr>
        <w:instrText>HYPERLINK "https://sip.legalis.pl/document-view.seam?documentId=mfrxilrtg4ytgmzuheyds"</w:instrText>
      </w:r>
      <w:r w:rsidR="00354402">
        <w:fldChar w:fldCharType="separate"/>
      </w:r>
      <w:r w:rsidR="00821D72" w:rsidRPr="004D2A93">
        <w:rPr>
          <w:b w:val="0"/>
          <w:caps w:val="0"/>
          <w:sz w:val="18"/>
          <w:szCs w:val="18"/>
          <w:lang w:val="pl-PL"/>
        </w:rPr>
        <w:t xml:space="preserve">poz. </w:t>
      </w:r>
      <w:r w:rsidR="00821D72">
        <w:rPr>
          <w:b w:val="0"/>
          <w:caps w:val="0"/>
          <w:sz w:val="18"/>
          <w:szCs w:val="18"/>
          <w:lang w:val="pl-PL"/>
        </w:rPr>
        <w:t>1616</w:t>
      </w:r>
      <w:r w:rsidR="00354402">
        <w:rPr>
          <w:b w:val="0"/>
          <w:caps w:val="0"/>
          <w:sz w:val="18"/>
          <w:szCs w:val="18"/>
          <w:lang w:val="pl-PL"/>
        </w:rPr>
        <w:fldChar w:fldCharType="end"/>
      </w:r>
      <w:r w:rsidR="00821D72">
        <w:rPr>
          <w:b w:val="0"/>
          <w:caps w:val="0"/>
          <w:sz w:val="18"/>
          <w:szCs w:val="18"/>
          <w:lang w:val="pl-PL"/>
        </w:rPr>
        <w:t xml:space="preserve"> ze zm.</w:t>
      </w:r>
      <w:r w:rsidRPr="004D2A93">
        <w:rPr>
          <w:b w:val="0"/>
          <w:caps w:val="0"/>
          <w:sz w:val="18"/>
          <w:szCs w:val="18"/>
          <w:lang w:val="pl-PL"/>
        </w:rPr>
        <w:t xml:space="preserve">), </w:t>
      </w:r>
      <w:bookmarkEnd w:id="705"/>
      <w:r w:rsidRPr="004D2A93">
        <w:rPr>
          <w:b w:val="0"/>
          <w:caps w:val="0"/>
          <w:sz w:val="18"/>
          <w:szCs w:val="18"/>
          <w:lang w:val="pl-PL"/>
        </w:rPr>
        <w:t xml:space="preserve">o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 w niniejszym Postępowaniu o udzielenia Zamówienia.</w:t>
      </w:r>
      <w:bookmarkEnd w:id="703"/>
      <w:bookmarkEnd w:id="704"/>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bookmarkStart w:id="707" w:name="_Toc40987591"/>
      <w:bookmarkStart w:id="708" w:name="_Toc51166507"/>
    </w:p>
    <w:p w14:paraId="561B668E" w14:textId="77D25E5E"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w:t>
      </w:r>
      <w:r w:rsidR="005607AC" w:rsidRPr="004D2A93">
        <w:rPr>
          <w:b w:val="0"/>
          <w:caps w:val="0"/>
          <w:sz w:val="18"/>
          <w:szCs w:val="18"/>
          <w:lang w:val="pl-PL"/>
        </w:rPr>
        <w:t>202</w:t>
      </w:r>
      <w:r w:rsidR="005607AC">
        <w:rPr>
          <w:b w:val="0"/>
          <w:caps w:val="0"/>
          <w:sz w:val="18"/>
          <w:szCs w:val="18"/>
          <w:lang w:val="pl-PL"/>
        </w:rPr>
        <w:t>4</w:t>
      </w:r>
      <w:r w:rsidR="005607AC" w:rsidRPr="004D2A93">
        <w:rPr>
          <w:b w:val="0"/>
          <w:caps w:val="0"/>
          <w:sz w:val="18"/>
          <w:szCs w:val="18"/>
          <w:lang w:val="pl-PL"/>
        </w:rPr>
        <w:t xml:space="preserve"> </w:t>
      </w:r>
      <w:r w:rsidRPr="004D2A93">
        <w:rPr>
          <w:b w:val="0"/>
          <w:caps w:val="0"/>
          <w:sz w:val="18"/>
          <w:szCs w:val="18"/>
          <w:lang w:val="pl-PL"/>
        </w:rPr>
        <w:t xml:space="preserve">r. </w:t>
      </w:r>
      <w:r w:rsidR="00354402">
        <w:fldChar w:fldCharType="begin"/>
      </w:r>
      <w:r w:rsidR="00354402" w:rsidRPr="00354402">
        <w:rPr>
          <w:lang w:val="pl-PL"/>
          <w:rPrChange w:id="709" w:author="Autor">
            <w:rPr/>
          </w:rPrChange>
        </w:rPr>
        <w:instrText>HYPERLINK "https://sip.legalis.pl/document-view.seam?documentId=mfrxilrtg4ytgmzuheyds"</w:instrText>
      </w:r>
      <w:r w:rsidR="00354402">
        <w:fldChar w:fldCharType="separate"/>
      </w:r>
      <w:r w:rsidR="00821D72" w:rsidRPr="004D2A93">
        <w:rPr>
          <w:b w:val="0"/>
          <w:caps w:val="0"/>
          <w:sz w:val="18"/>
          <w:szCs w:val="18"/>
          <w:lang w:val="pl-PL"/>
        </w:rPr>
        <w:t xml:space="preserve">poz. </w:t>
      </w:r>
      <w:r w:rsidR="00821D72">
        <w:rPr>
          <w:b w:val="0"/>
          <w:caps w:val="0"/>
          <w:sz w:val="18"/>
          <w:szCs w:val="18"/>
          <w:lang w:val="pl-PL"/>
        </w:rPr>
        <w:t>1616</w:t>
      </w:r>
      <w:r w:rsidR="00354402">
        <w:rPr>
          <w:b w:val="0"/>
          <w:caps w:val="0"/>
          <w:sz w:val="18"/>
          <w:szCs w:val="18"/>
          <w:lang w:val="pl-PL"/>
        </w:rPr>
        <w:fldChar w:fldCharType="end"/>
      </w:r>
      <w:r w:rsidR="00821D72">
        <w:rPr>
          <w:b w:val="0"/>
          <w:caps w:val="0"/>
          <w:sz w:val="18"/>
          <w:szCs w:val="18"/>
          <w:lang w:val="pl-PL"/>
        </w:rPr>
        <w:t xml:space="preserve"> ze zm.</w:t>
      </w:r>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 w niniejszym Postępowaniu o udzielenia zamówienia:</w:t>
      </w:r>
      <w:bookmarkEnd w:id="707"/>
      <w:bookmarkEnd w:id="708"/>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710" w:name="_Toc40987593"/>
      <w:bookmarkStart w:id="711"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712" w:name="_Toc40987594"/>
      <w:bookmarkStart w:id="713" w:name="_Toc51166510"/>
      <w:bookmarkEnd w:id="710"/>
      <w:bookmarkEnd w:id="711"/>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712"/>
      <w:bookmarkEnd w:id="713"/>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714" w:name="_Toc40987595"/>
      <w:bookmarkStart w:id="715"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716" w:name="_Toc40987596"/>
      <w:bookmarkStart w:id="717" w:name="_Toc51166512"/>
      <w:bookmarkEnd w:id="714"/>
      <w:bookmarkEnd w:id="715"/>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718" w:name="_Toc51166517"/>
      <w:bookmarkStart w:id="719" w:name="_Toc40987603"/>
      <w:bookmarkEnd w:id="716"/>
      <w:bookmarkEnd w:id="717"/>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718"/>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720"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720"/>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721" w:name="_Toc40987605"/>
      <w:bookmarkStart w:id="722" w:name="_Toc51166521"/>
      <w:bookmarkEnd w:id="719"/>
      <w:r w:rsidRPr="004D2A93">
        <w:rPr>
          <w:b w:val="0"/>
          <w:i/>
          <w:caps w:val="0"/>
          <w:sz w:val="14"/>
          <w:szCs w:val="14"/>
          <w:lang w:val="pl-PL"/>
        </w:rPr>
        <w:t xml:space="preserve">* </w:t>
      </w:r>
      <w:bookmarkEnd w:id="721"/>
      <w:bookmarkEnd w:id="722"/>
      <w:r w:rsidR="00541710" w:rsidRPr="004D2A93">
        <w:rPr>
          <w:b w:val="0"/>
          <w:i/>
          <w:caps w:val="0"/>
          <w:sz w:val="14"/>
          <w:szCs w:val="14"/>
          <w:lang w:val="pl-PL"/>
        </w:rPr>
        <w:t>Niewłaściwe skreślić</w:t>
      </w:r>
    </w:p>
    <w:p w14:paraId="7450E901" w14:textId="30044E31" w:rsidR="00D33222" w:rsidRDefault="00D33222">
      <w:bookmarkStart w:id="723" w:name="_Toc40987606"/>
      <w:bookmarkStart w:id="724" w:name="_Toc51166522"/>
    </w:p>
    <w:bookmarkEnd w:id="723"/>
    <w:bookmarkEnd w:id="724"/>
    <w:p w14:paraId="447385D2" w14:textId="77777777" w:rsidR="00C44ADC" w:rsidRDefault="00C44ADC" w:rsidP="004D2A93">
      <w:pPr>
        <w:spacing w:after="0" w:line="288" w:lineRule="auto"/>
        <w:jc w:val="right"/>
        <w:rPr>
          <w:color w:val="000000" w:themeColor="text1"/>
        </w:rPr>
      </w:pPr>
    </w:p>
    <w:p w14:paraId="4D97E3CF"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25" w:name="_Toc40987573"/>
      <w:bookmarkStart w:id="726" w:name="_Toc51166488"/>
      <w:r w:rsidRPr="00130870">
        <w:rPr>
          <w:rFonts w:ascii="Trebuchet MS" w:hAnsi="Trebuchet MS"/>
          <w:caps w:val="0"/>
          <w:color w:val="1A7466"/>
          <w:sz w:val="32"/>
          <w:szCs w:val="32"/>
          <w:lang w:val="pl-PL"/>
        </w:rPr>
        <w:t>DOTYCZĄCE</w:t>
      </w:r>
      <w:bookmarkEnd w:id="725"/>
      <w:bookmarkEnd w:id="726"/>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058402CB" w:rsidR="001868FA" w:rsidRPr="004D2A93" w:rsidRDefault="001868FA" w:rsidP="00926D36">
      <w:pPr>
        <w:jc w:val="both"/>
        <w:rPr>
          <w:rFonts w:ascii="Verdana" w:hAnsi="Verdana"/>
          <w:sz w:val="18"/>
          <w:szCs w:val="18"/>
        </w:rPr>
      </w:pPr>
      <w:bookmarkStart w:id="727" w:name="_Toc40987578"/>
      <w:bookmarkStart w:id="728" w:name="_Toc51166493"/>
      <w:r w:rsidRPr="004D2A93">
        <w:rPr>
          <w:rFonts w:ascii="Verdana" w:hAnsi="Verdana"/>
          <w:sz w:val="18"/>
          <w:szCs w:val="18"/>
        </w:rPr>
        <w:t>Na potrzeby postępowania o udzielenie Zamówienia publicznego pn.</w:t>
      </w:r>
      <w:r w:rsidR="00926D36" w:rsidRPr="00926D36">
        <w:t xml:space="preserve"> </w:t>
      </w:r>
      <w:r w:rsidR="00926D36">
        <w:t>„</w:t>
      </w:r>
      <w:r w:rsidR="00926D36" w:rsidRPr="00926D36">
        <w:rPr>
          <w:rFonts w:ascii="Verdana" w:hAnsi="Verdana"/>
          <w:sz w:val="18"/>
          <w:szCs w:val="18"/>
        </w:rPr>
        <w:t>Rozbudowa systemu nadrzędnego i telemetrii 2025-2026 w PGE Energia Ciepła S.A.,</w:t>
      </w:r>
      <w:r w:rsidR="00926D36">
        <w:rPr>
          <w:rFonts w:ascii="Verdana" w:hAnsi="Verdana"/>
          <w:sz w:val="18"/>
          <w:szCs w:val="18"/>
        </w:rPr>
        <w:t xml:space="preserve"> </w:t>
      </w:r>
      <w:r w:rsidR="00926D36" w:rsidRPr="00926D36">
        <w:rPr>
          <w:rFonts w:ascii="Verdana" w:hAnsi="Verdana"/>
          <w:sz w:val="18"/>
          <w:szCs w:val="18"/>
        </w:rPr>
        <w:t>Oddział w Gorzowie Wielkopolskim.</w:t>
      </w:r>
      <w:r w:rsidR="00926D36">
        <w:rPr>
          <w:rFonts w:ascii="Verdana" w:hAnsi="Verdana"/>
          <w:sz w:val="18"/>
          <w:szCs w:val="18"/>
        </w:rPr>
        <w:t>”</w:t>
      </w:r>
      <w:r w:rsidRPr="004D2A93">
        <w:rPr>
          <w:rFonts w:ascii="Verdana" w:hAnsi="Verdana"/>
          <w:sz w:val="18"/>
          <w:szCs w:val="18"/>
        </w:rPr>
        <w:t xml:space="preserve"> (nr referencyjny </w:t>
      </w:r>
      <w:r w:rsidR="007A32B0" w:rsidRPr="007A32B0">
        <w:rPr>
          <w:rFonts w:ascii="Verdana" w:hAnsi="Verdana"/>
          <w:sz w:val="18"/>
          <w:szCs w:val="18"/>
        </w:rPr>
        <w:t>POST/PEC/PEC/UZI/00631/2025</w:t>
      </w:r>
      <w:r w:rsidRPr="004D2A93">
        <w:rPr>
          <w:rFonts w:ascii="Verdana" w:hAnsi="Verdana"/>
          <w:sz w:val="18"/>
          <w:szCs w:val="18"/>
        </w:rPr>
        <w:t>) 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ustawie z dnia 12 stycznia 1991 r. o podatkach i opłatach lokalnych (</w:t>
      </w:r>
      <w:proofErr w:type="spellStart"/>
      <w:r w:rsidRPr="004D2A93">
        <w:rPr>
          <w:rFonts w:ascii="Verdana" w:hAnsi="Verdana"/>
          <w:sz w:val="18"/>
          <w:szCs w:val="18"/>
          <w:lang w:bidi="pl-PL"/>
        </w:rPr>
        <w:t>t.j</w:t>
      </w:r>
      <w:proofErr w:type="spellEnd"/>
      <w:r w:rsidRPr="004D2A93">
        <w:rPr>
          <w:rFonts w:ascii="Verdana" w:hAnsi="Verdana"/>
          <w:sz w:val="18"/>
          <w:szCs w:val="18"/>
          <w:lang w:bidi="pl-PL"/>
        </w:rPr>
        <w:t xml:space="preserve">. Dz.U. z 2019 r. poz. 1170, z </w:t>
      </w:r>
      <w:proofErr w:type="spellStart"/>
      <w:r w:rsidRPr="004D2A93">
        <w:rPr>
          <w:rFonts w:ascii="Verdana" w:hAnsi="Verdana"/>
          <w:sz w:val="18"/>
          <w:szCs w:val="18"/>
          <w:lang w:bidi="pl-PL"/>
        </w:rPr>
        <w:t>późn</w:t>
      </w:r>
      <w:proofErr w:type="spellEnd"/>
      <w:r w:rsidRPr="004D2A93">
        <w:rPr>
          <w:rFonts w:ascii="Verdana" w:hAnsi="Verdana"/>
          <w:sz w:val="18"/>
          <w:szCs w:val="18"/>
          <w:lang w:bidi="pl-PL"/>
        </w:rPr>
        <w:t xml:space="preserve">.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727"/>
    <w:bookmarkEnd w:id="728"/>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77777777" w:rsidR="004F0AA0" w:rsidRDefault="004F0AA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9DE1F26" w14:textId="6866AD7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1D640F" w:rsidRPr="004D2A93">
        <w:rPr>
          <w:rFonts w:ascii="Verdana" w:eastAsia="Times New Roman" w:hAnsi="Verdana" w:cstheme="minorHAnsi"/>
          <w:b/>
          <w:caps/>
          <w:color w:val="000000" w:themeColor="text1"/>
          <w:kern w:val="28"/>
          <w:sz w:val="18"/>
          <w:szCs w:val="18"/>
        </w:rPr>
        <w:t xml:space="preserve">8 </w:t>
      </w:r>
      <w:r w:rsidRPr="004D2A93">
        <w:rPr>
          <w:rFonts w:ascii="Verdana" w:eastAsia="Times New Roman" w:hAnsi="Verdana" w:cstheme="minorHAnsi"/>
          <w:b/>
          <w:caps/>
          <w:color w:val="000000" w:themeColor="text1"/>
          <w:kern w:val="28"/>
          <w:sz w:val="18"/>
          <w:szCs w:val="18"/>
        </w:rPr>
        <w:t xml:space="preserve">DO SWZ – Oświadczenie o braku podstaw wykluczenia </w:t>
      </w:r>
    </w:p>
    <w:p w14:paraId="629D5720" w14:textId="77777777" w:rsidR="004F0AA0" w:rsidRDefault="004F0AA0" w:rsidP="00B006E3">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 PODMIOTU UDOSTĘPNIAJĄCEGO ZASOBY*</w:t>
      </w:r>
    </w:p>
    <w:p w14:paraId="0F947643" w14:textId="4C06E275"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DOTYCZĄCE BRAKU PODSTAW WYKLUCZENIA NA PODSTAWIE:</w:t>
      </w:r>
    </w:p>
    <w:p w14:paraId="24079618" w14:textId="77777777" w:rsidR="004F0AA0" w:rsidRDefault="004F0AA0" w:rsidP="00B006E3">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2FBA958A"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bidi="pl-PL"/>
        </w:rPr>
        <w:t>art. 5k Rozporządzenia Rady (UE) nr 833/2014 z dnia 31 lipca 2014 r. dotyczącego środków ograniczających w związku z działaniami Rosji destabilizującymi sytuację na Ukrainie (Dz.U. L 229 z 31.7.2014),</w:t>
      </w:r>
      <w:r w:rsidRPr="004D2A93">
        <w:rPr>
          <w:b w:val="0"/>
          <w:caps w:val="0"/>
          <w:sz w:val="18"/>
          <w:szCs w:val="18"/>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oraz</w:t>
      </w:r>
    </w:p>
    <w:p w14:paraId="135CD514" w14:textId="2CEDED03"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0E4970">
        <w:rPr>
          <w:rFonts w:cs="Arial"/>
          <w:b w:val="0"/>
          <w:caps w:val="0"/>
          <w:sz w:val="18"/>
          <w:szCs w:val="18"/>
          <w:lang w:val="pl-PL"/>
        </w:rPr>
        <w:t>t.j</w:t>
      </w:r>
      <w:proofErr w:type="spellEnd"/>
      <w:r w:rsidR="004D4CFC" w:rsidRPr="000E4970">
        <w:rPr>
          <w:rFonts w:cs="Arial"/>
          <w:b w:val="0"/>
          <w:caps w:val="0"/>
          <w:sz w:val="18"/>
          <w:szCs w:val="18"/>
          <w:lang w:val="pl-PL"/>
        </w:rPr>
        <w:t xml:space="preserve">. Dz. U. z 2023 r., poz. 1497 z </w:t>
      </w:r>
      <w:proofErr w:type="spellStart"/>
      <w:r w:rsidR="004D4CFC" w:rsidRPr="000E4970">
        <w:rPr>
          <w:rFonts w:cs="Arial"/>
          <w:b w:val="0"/>
          <w:caps w:val="0"/>
          <w:sz w:val="18"/>
          <w:szCs w:val="18"/>
          <w:lang w:val="pl-PL"/>
        </w:rPr>
        <w:t>późn</w:t>
      </w:r>
      <w:proofErr w:type="spellEnd"/>
      <w:r w:rsidR="004D4CFC" w:rsidRPr="000E4970">
        <w:rPr>
          <w:rFonts w:cs="Arial"/>
          <w:b w:val="0"/>
          <w:caps w:val="0"/>
          <w:sz w:val="18"/>
          <w:szCs w:val="18"/>
          <w:lang w:val="pl-PL"/>
        </w:rPr>
        <w:t>. zm.</w:t>
      </w:r>
      <w:r w:rsidRPr="004D2A93">
        <w:rPr>
          <w:b w:val="0"/>
          <w:caps w:val="0"/>
          <w:sz w:val="18"/>
          <w:szCs w:val="18"/>
          <w:lang w:val="pl-PL"/>
        </w:rPr>
        <w:t xml:space="preserve">).  </w:t>
      </w:r>
    </w:p>
    <w:p w14:paraId="6B672486" w14:textId="77777777" w:rsidR="00B006E3" w:rsidRPr="004D2A93" w:rsidRDefault="00B006E3" w:rsidP="00B006E3">
      <w:pPr>
        <w:rPr>
          <w:rFonts w:ascii="Verdana" w:hAnsi="Verdana"/>
          <w:b/>
          <w:caps/>
          <w:sz w:val="18"/>
          <w:szCs w:val="18"/>
        </w:rPr>
      </w:pPr>
    </w:p>
    <w:p w14:paraId="6EF114B9" w14:textId="77777777" w:rsidR="00B006E3" w:rsidRPr="004D2A93" w:rsidRDefault="00B006E3"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130870" w14:paraId="18790520" w14:textId="77777777" w:rsidTr="004D2A93">
        <w:trPr>
          <w:trHeight w:val="454"/>
        </w:trPr>
        <w:tc>
          <w:tcPr>
            <w:tcW w:w="4962" w:type="dxa"/>
            <w:shd w:val="clear" w:color="auto" w:fill="1A7466"/>
            <w:vAlign w:val="center"/>
          </w:tcPr>
          <w:p w14:paraId="31B4FAB7" w14:textId="3D6B6B35" w:rsidR="00B006E3" w:rsidRPr="004D2A93" w:rsidRDefault="00B006E3" w:rsidP="00FD7527">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0702FB8D" w14:textId="770D560D" w:rsidR="00B006E3" w:rsidRPr="004D2A93" w:rsidRDefault="00B006E3" w:rsidP="00FD7527">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B006E3" w:rsidRPr="00130870" w14:paraId="0AA119F4" w14:textId="77777777" w:rsidTr="004D2A93">
        <w:trPr>
          <w:trHeight w:val="454"/>
        </w:trPr>
        <w:tc>
          <w:tcPr>
            <w:tcW w:w="4962" w:type="dxa"/>
            <w:shd w:val="clear" w:color="auto" w:fill="auto"/>
            <w:vAlign w:val="center"/>
          </w:tcPr>
          <w:p w14:paraId="75C6593D" w14:textId="77777777" w:rsidR="00B006E3" w:rsidRPr="004D2A93" w:rsidRDefault="00B006E3" w:rsidP="00FD7527">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4D2A93" w:rsidRDefault="00B006E3" w:rsidP="00FD7527">
            <w:pPr>
              <w:ind w:left="360"/>
              <w:jc w:val="center"/>
              <w:rPr>
                <w:rFonts w:eastAsia="Calibri"/>
                <w:sz w:val="18"/>
                <w:szCs w:val="18"/>
                <w:highlight w:val="cyan"/>
              </w:rPr>
            </w:pPr>
          </w:p>
        </w:tc>
      </w:tr>
    </w:tbl>
    <w:p w14:paraId="616D54D8" w14:textId="77777777" w:rsidR="00B006E3" w:rsidRPr="004D2A93" w:rsidRDefault="00B006E3" w:rsidP="00B006E3">
      <w:pPr>
        <w:jc w:val="both"/>
        <w:rPr>
          <w:rFonts w:ascii="Verdana" w:hAnsi="Verdana"/>
          <w:sz w:val="18"/>
          <w:szCs w:val="18"/>
        </w:rPr>
      </w:pPr>
    </w:p>
    <w:p w14:paraId="3A5CCCF1" w14:textId="2F3AB94B" w:rsidR="00B006E3" w:rsidRPr="004D2A93" w:rsidRDefault="00B006E3" w:rsidP="00014D86">
      <w:pPr>
        <w:jc w:val="both"/>
        <w:rPr>
          <w:rFonts w:ascii="Verdana" w:hAnsi="Verdana"/>
          <w:sz w:val="18"/>
          <w:szCs w:val="18"/>
        </w:rPr>
      </w:pPr>
      <w:r w:rsidRPr="004D2A93">
        <w:rPr>
          <w:rFonts w:ascii="Verdana" w:hAnsi="Verdana"/>
          <w:sz w:val="18"/>
          <w:szCs w:val="18"/>
        </w:rPr>
        <w:t>Na potrzeby postępowania o udzielenie Zamówienia publicznego pn.</w:t>
      </w:r>
      <w:r w:rsidR="00014D86" w:rsidRPr="00014D86">
        <w:t xml:space="preserve"> </w:t>
      </w:r>
      <w:r w:rsidR="00014D86">
        <w:t>„</w:t>
      </w:r>
      <w:r w:rsidR="00014D86" w:rsidRPr="00014D86">
        <w:rPr>
          <w:rFonts w:ascii="Verdana" w:hAnsi="Verdana"/>
          <w:sz w:val="18"/>
          <w:szCs w:val="18"/>
        </w:rPr>
        <w:t>Rozbudowa systemu nadrzędnego i telemetrii 2025-2026 w PGE Energia Ciepła S.A.,</w:t>
      </w:r>
      <w:r w:rsidR="00014D86">
        <w:rPr>
          <w:rFonts w:ascii="Verdana" w:hAnsi="Verdana"/>
          <w:sz w:val="18"/>
          <w:szCs w:val="18"/>
        </w:rPr>
        <w:t xml:space="preserve"> </w:t>
      </w:r>
      <w:r w:rsidR="00014D86" w:rsidRPr="00014D86">
        <w:rPr>
          <w:rFonts w:ascii="Verdana" w:hAnsi="Verdana"/>
          <w:sz w:val="18"/>
          <w:szCs w:val="18"/>
        </w:rPr>
        <w:t>Oddział w Gorzowie Wielkopolskim.</w:t>
      </w:r>
      <w:r w:rsidRPr="004D2A93">
        <w:rPr>
          <w:rFonts w:ascii="Verdana" w:hAnsi="Verdana"/>
          <w:sz w:val="18"/>
          <w:szCs w:val="18"/>
        </w:rPr>
        <w:t xml:space="preserve"> (nr referencyjny</w:t>
      </w:r>
      <w:r w:rsidRPr="004D2A93">
        <w:rPr>
          <w:rFonts w:ascii="Verdana" w:hAnsi="Verdana"/>
          <w:b/>
          <w:sz w:val="18"/>
          <w:szCs w:val="18"/>
        </w:rPr>
        <w:t xml:space="preserve"> </w:t>
      </w:r>
      <w:r w:rsidR="00014D86" w:rsidRPr="00014D86">
        <w:rPr>
          <w:rFonts w:ascii="Verdana" w:hAnsi="Verdana"/>
          <w:sz w:val="18"/>
          <w:szCs w:val="18"/>
        </w:rPr>
        <w:t>POST/PEC/PEC/UZI/00631/2025</w:t>
      </w:r>
      <w:r w:rsidRPr="004D2A93">
        <w:rPr>
          <w:rFonts w:ascii="Verdana" w:hAnsi="Verdana"/>
          <w:sz w:val="18"/>
          <w:szCs w:val="18"/>
        </w:rPr>
        <w:t>):</w:t>
      </w:r>
    </w:p>
    <w:p w14:paraId="152F17AA" w14:textId="47B1F9B5" w:rsidR="00174F5A" w:rsidRPr="004D2A93" w:rsidRDefault="00174F5A" w:rsidP="004D2A93">
      <w:pPr>
        <w:rPr>
          <w:b/>
        </w:rPr>
      </w:pPr>
      <w:r w:rsidRPr="004D2A93">
        <w:rPr>
          <w:b/>
        </w:rPr>
        <w:t>OŚWIADCZENIE WYKONAWCY/ PODMIOTU UDOSTĘPNIAJĄCEGO ZASOBY</w:t>
      </w:r>
      <w:r w:rsidR="00541710" w:rsidRPr="004D2A93">
        <w:rPr>
          <w:b/>
        </w:rPr>
        <w:t>*</w:t>
      </w:r>
    </w:p>
    <w:p w14:paraId="4AAB8DA1"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w:t>
      </w:r>
      <w:r w:rsidRPr="004D2A93">
        <w:rPr>
          <w:b/>
          <w:sz w:val="18"/>
          <w:szCs w:val="18"/>
        </w:rPr>
        <w:t>oświadczamy, że nie podlegamy wykluczeniu z postępowania na podstawie art. 5k tego rozporządzenia, w tym nie jesteśmy:</w:t>
      </w:r>
    </w:p>
    <w:p w14:paraId="32652E29"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obywatelem rosyjskim lub osobą fizyczną lub prawną, podmiotem lub organem z siedzibą w Rosji;</w:t>
      </w:r>
    </w:p>
    <w:p w14:paraId="6EA8981C"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prawną, podmiotem lub organem, do których prawa własności bezpośrednio lub pośrednio w ponad 50 % należą do podmiotu, o którym mowa w pkt 1 powyżej; lub</w:t>
      </w:r>
    </w:p>
    <w:p w14:paraId="54E0535F"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fizyczną lub prawną, podmiotem lub organem działającym w imieniu lub pod kierunkiem podmiotu, o którym mowa w pkt 1 lub pkt 2 powyżej,</w:t>
      </w:r>
    </w:p>
    <w:p w14:paraId="0A46213B" w14:textId="77777777" w:rsidR="00174F5A" w:rsidRPr="004D2A93" w:rsidRDefault="00174F5A" w:rsidP="00174F5A">
      <w:pPr>
        <w:pStyle w:val="Akapitzlist"/>
        <w:ind w:left="709"/>
        <w:rPr>
          <w:sz w:val="18"/>
          <w:szCs w:val="18"/>
        </w:rPr>
      </w:pPr>
    </w:p>
    <w:p w14:paraId="3F7580CB"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4D2A93">
        <w:rPr>
          <w:b/>
          <w:sz w:val="18"/>
          <w:szCs w:val="18"/>
        </w:rPr>
        <w:t>oświadczamy, że:</w:t>
      </w:r>
    </w:p>
    <w:p w14:paraId="19DAB39B" w14:textId="77777777" w:rsidR="00174F5A" w:rsidRPr="004D2A93" w:rsidRDefault="00174F5A" w:rsidP="004D2A93">
      <w:pPr>
        <w:numPr>
          <w:ilvl w:val="0"/>
          <w:numId w:val="105"/>
        </w:numPr>
        <w:tabs>
          <w:tab w:val="clear" w:pos="720"/>
        </w:tabs>
        <w:spacing w:after="0" w:line="240" w:lineRule="auto"/>
        <w:ind w:left="850" w:hanging="425"/>
        <w:jc w:val="both"/>
        <w:rPr>
          <w:rFonts w:ascii="Verdana" w:hAnsi="Verdana"/>
          <w:color w:val="222222"/>
          <w:sz w:val="18"/>
          <w:szCs w:val="18"/>
        </w:rPr>
      </w:pPr>
      <w:r w:rsidRPr="004D2A93">
        <w:rPr>
          <w:rFonts w:ascii="Verdana" w:hAnsi="Verdana"/>
          <w:color w:val="222222"/>
          <w:sz w:val="18"/>
          <w:szCs w:val="18"/>
        </w:rPr>
        <w:t>nie jesteśmy wymienieni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wpisani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4D2A93">
        <w:rPr>
          <w:rFonts w:ascii="Verdana" w:hAnsi="Verdana"/>
          <w:color w:val="222222"/>
          <w:sz w:val="18"/>
          <w:szCs w:val="18"/>
        </w:rPr>
        <w:lastRenderedPageBreak/>
        <w:t>naszym beneficjentem rzeczywistym w rozumieniu ustawy z dnia 1 marca 2018 r. o przeciwdzia</w:t>
      </w:r>
      <w:r w:rsidRPr="004D2A93">
        <w:rPr>
          <w:rFonts w:ascii="Verdana" w:hAnsi="Verdana" w:hint="eastAsia"/>
          <w:color w:val="222222"/>
          <w:sz w:val="18"/>
          <w:szCs w:val="18"/>
        </w:rPr>
        <w:t>ł</w:t>
      </w:r>
      <w:r w:rsidRPr="004D2A93">
        <w:rPr>
          <w:rFonts w:ascii="Verdana" w:hAnsi="Verdana"/>
          <w:color w:val="222222"/>
          <w:sz w:val="18"/>
          <w:szCs w:val="18"/>
        </w:rPr>
        <w:t>aniu praniu pieni</w:t>
      </w:r>
      <w:r w:rsidRPr="004D2A93">
        <w:rPr>
          <w:rFonts w:ascii="Verdana" w:hAnsi="Verdana" w:hint="eastAsia"/>
          <w:color w:val="222222"/>
          <w:sz w:val="18"/>
          <w:szCs w:val="18"/>
        </w:rPr>
        <w:t>ę</w:t>
      </w:r>
      <w:r w:rsidRPr="004D2A93">
        <w:rPr>
          <w:rFonts w:ascii="Verdana" w:hAnsi="Verdana"/>
          <w:color w:val="222222"/>
          <w:sz w:val="18"/>
          <w:szCs w:val="18"/>
        </w:rPr>
        <w:t>dzy oraz finansowaniu terroryzmu (Dz. U. z 2022 r. poz. 593 i 655) nie jest osoba wymieniona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ca takim beneficjentem rzeczywistym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a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1D6027E4" w14:textId="4CC2F8E4"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4D2A93">
        <w:rPr>
          <w:rFonts w:ascii="Verdana" w:hAnsi="Verdana"/>
          <w:color w:val="222222"/>
          <w:sz w:val="18"/>
          <w:szCs w:val="18"/>
        </w:rPr>
        <w:t>naszą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w rozumieniu art. 3 ust. 1 pkt 37 ustawy z dnia 29 wrze</w:t>
      </w:r>
      <w:r w:rsidRPr="004D2A93">
        <w:rPr>
          <w:rFonts w:ascii="Verdana" w:hAnsi="Verdana" w:hint="eastAsia"/>
          <w:color w:val="222222"/>
          <w:sz w:val="18"/>
          <w:szCs w:val="18"/>
        </w:rPr>
        <w:t>ś</w:t>
      </w:r>
      <w:r w:rsidRPr="004D2A93">
        <w:rPr>
          <w:rFonts w:ascii="Verdana" w:hAnsi="Verdana"/>
          <w:color w:val="222222"/>
          <w:sz w:val="18"/>
          <w:szCs w:val="18"/>
        </w:rPr>
        <w:t>nia 1994 r. o rachunkowo</w:t>
      </w:r>
      <w:r w:rsidRPr="004D2A93">
        <w:rPr>
          <w:rFonts w:ascii="Verdana" w:hAnsi="Verdana" w:hint="eastAsia"/>
          <w:color w:val="222222"/>
          <w:sz w:val="18"/>
          <w:szCs w:val="18"/>
        </w:rPr>
        <w:t>ś</w:t>
      </w:r>
      <w:r w:rsidRPr="004D2A93">
        <w:rPr>
          <w:rFonts w:ascii="Verdana" w:hAnsi="Verdana"/>
          <w:color w:val="222222"/>
          <w:sz w:val="18"/>
          <w:szCs w:val="18"/>
        </w:rPr>
        <w:t>ci (Dz. U. z 2021 r. poz. 217, 2105 i 2106), nie jest podmiot wymieniony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cy tak</w:t>
      </w:r>
      <w:r w:rsidRPr="004D2A93">
        <w:rPr>
          <w:rFonts w:ascii="Verdana" w:hAnsi="Verdana" w:hint="eastAsia"/>
          <w:color w:val="222222"/>
          <w:sz w:val="18"/>
          <w:szCs w:val="18"/>
        </w:rPr>
        <w:t>ą</w:t>
      </w:r>
      <w:r w:rsidRPr="004D2A93">
        <w:rPr>
          <w:rFonts w:ascii="Verdana" w:hAnsi="Verdana"/>
          <w:color w:val="222222"/>
          <w:sz w:val="18"/>
          <w:szCs w:val="18"/>
        </w:rPr>
        <w:t xml:space="preserve">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 xml:space="preserve">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listę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0CE716F2" w14:textId="3C585BD5" w:rsidR="00B006E3" w:rsidRPr="004D2A93" w:rsidRDefault="00B006E3" w:rsidP="004D2A93">
      <w:pPr>
        <w:jc w:val="both"/>
        <w:rPr>
          <w:b/>
        </w:rPr>
      </w:pPr>
      <w:r w:rsidRPr="004D2A93">
        <w:rPr>
          <w:b/>
        </w:rPr>
        <w:t xml:space="preserve">INFORMACJA </w:t>
      </w:r>
      <w:r w:rsidR="00174F5A" w:rsidRPr="004D2A93">
        <w:rPr>
          <w:b/>
        </w:rPr>
        <w:t xml:space="preserve">WYKONAWCY </w:t>
      </w:r>
      <w:r w:rsidRPr="004D2A93">
        <w:rPr>
          <w:b/>
        </w:rPr>
        <w:t xml:space="preserve">DOTYCZĄCA POLEGANIA NA ZDOLNOŚCIACH LUB </w:t>
      </w:r>
      <w:r w:rsidR="00D24277" w:rsidRPr="004D2A93">
        <w:rPr>
          <w:b/>
        </w:rPr>
        <w:t>SYTUACJI PODMIOTU UDOSTĘPNIAJĄCEGO ZASOBY / PODWYKONAWCY (NIEBĘDĄCEGO PODMIOTEM UDOSTĘPNIAJĄCYM ZASOBY</w:t>
      </w:r>
      <w:r w:rsidR="004F781A" w:rsidRPr="004D2A93">
        <w:rPr>
          <w:b/>
        </w:rPr>
        <w:t xml:space="preserve">) </w:t>
      </w:r>
      <w:r w:rsidR="00D24277" w:rsidRPr="004D2A93">
        <w:rPr>
          <w:b/>
        </w:rPr>
        <w:t xml:space="preserve">/ DOSTAWCY, </w:t>
      </w:r>
      <w:r w:rsidRPr="004D2A93">
        <w:rPr>
          <w:b/>
        </w:rPr>
        <w:t>W ZAKRESIE ODPOWIADAJĄCYM PONAD 10% WARTOŚCI ZAMÓWIENIA:</w:t>
      </w:r>
    </w:p>
    <w:p w14:paraId="3053CD11" w14:textId="77777777" w:rsidR="00C41346" w:rsidRPr="004D2A93" w:rsidRDefault="00B006E3" w:rsidP="00B006E3">
      <w:pPr>
        <w:spacing w:after="120" w:line="276" w:lineRule="auto"/>
        <w:jc w:val="both"/>
        <w:rPr>
          <w:rFonts w:ascii="Verdana" w:hAnsi="Verdana" w:cstheme="minorHAnsi"/>
          <w:i/>
          <w:color w:val="FF0000"/>
          <w:sz w:val="18"/>
          <w:szCs w:val="18"/>
        </w:rPr>
      </w:pPr>
      <w:bookmarkStart w:id="729" w:name="_Hlk99016800"/>
      <w:r w:rsidRPr="004D2A93">
        <w:rPr>
          <w:rFonts w:ascii="Verdana" w:hAnsi="Verdana" w:cstheme="minorHAnsi"/>
          <w:color w:val="FF0000"/>
          <w:sz w:val="18"/>
          <w:szCs w:val="18"/>
        </w:rPr>
        <w:t>[UWAGA</w:t>
      </w:r>
      <w:r w:rsidRPr="004D2A93">
        <w:rPr>
          <w:rFonts w:ascii="Verdana" w:hAnsi="Verdana" w:cstheme="minorHAnsi"/>
          <w:i/>
          <w:color w:val="FF0000"/>
          <w:sz w:val="18"/>
          <w:szCs w:val="18"/>
        </w:rPr>
        <w:t xml:space="preserve">: </w:t>
      </w:r>
      <w:r w:rsidR="00174F5A" w:rsidRPr="004D2A93">
        <w:rPr>
          <w:rFonts w:ascii="Verdana" w:hAnsi="Verdana" w:cstheme="minorHAnsi"/>
          <w:i/>
          <w:color w:val="FF0000"/>
          <w:sz w:val="18"/>
          <w:szCs w:val="18"/>
          <w:u w:val="single"/>
        </w:rPr>
        <w:t>Wypełnia jedynie Wykonawca!</w:t>
      </w:r>
      <w:r w:rsidR="00174F5A" w:rsidRPr="004D2A93">
        <w:rPr>
          <w:rFonts w:ascii="Verdana" w:hAnsi="Verdana" w:cstheme="minorHAnsi"/>
          <w:i/>
          <w:color w:val="FF0000"/>
          <w:sz w:val="18"/>
          <w:szCs w:val="18"/>
        </w:rPr>
        <w:t xml:space="preserve"> </w:t>
      </w:r>
    </w:p>
    <w:p w14:paraId="11E1D10C" w14:textId="2460CAE1" w:rsidR="00FC0024" w:rsidRPr="004D2A93" w:rsidRDefault="00B006E3" w:rsidP="00C41346">
      <w:pPr>
        <w:spacing w:after="120" w:line="276" w:lineRule="auto"/>
        <w:jc w:val="both"/>
        <w:rPr>
          <w:rFonts w:ascii="Verdana" w:hAnsi="Verdana" w:cstheme="minorHAnsi"/>
          <w:i/>
          <w:color w:val="FF0000"/>
          <w:sz w:val="18"/>
          <w:szCs w:val="18"/>
        </w:rPr>
      </w:pPr>
      <w:r w:rsidRPr="004D2A93">
        <w:rPr>
          <w:rFonts w:ascii="Verdana" w:hAnsi="Verdana" w:cstheme="minorHAnsi"/>
          <w:i/>
          <w:color w:val="FF0000"/>
          <w:sz w:val="18"/>
          <w:szCs w:val="18"/>
        </w:rPr>
        <w:t>W przypadku więcej niż jednego</w:t>
      </w:r>
      <w:r w:rsidR="00FC0024" w:rsidRPr="004D2A93">
        <w:rPr>
          <w:rFonts w:ascii="Verdana" w:hAnsi="Verdana" w:cstheme="minorHAnsi"/>
          <w:i/>
          <w:color w:val="FF0000"/>
          <w:sz w:val="18"/>
          <w:szCs w:val="18"/>
        </w:rPr>
        <w:t>:</w:t>
      </w:r>
    </w:p>
    <w:p w14:paraId="4DA36BA4" w14:textId="30B2FBEA" w:rsidR="00FC0024" w:rsidRPr="004D2A93" w:rsidRDefault="00B006E3"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podmiotu udostępniającego zasoby</w:t>
      </w:r>
      <w:r w:rsidR="00FC0024" w:rsidRPr="004D2A93">
        <w:rPr>
          <w:i/>
          <w:color w:val="FF0000"/>
          <w:sz w:val="18"/>
          <w:szCs w:val="18"/>
        </w:rPr>
        <w:t>,</w:t>
      </w:r>
      <w:r w:rsidR="0016324D" w:rsidRPr="004D2A93">
        <w:rPr>
          <w:i/>
          <w:color w:val="FF0000"/>
          <w:sz w:val="18"/>
          <w:szCs w:val="18"/>
        </w:rPr>
        <w:t xml:space="preserve"> na którego zdolnościach lub sytuacji </w:t>
      </w:r>
      <w:r w:rsidR="004F781A" w:rsidRPr="004D2A93">
        <w:rPr>
          <w:i/>
          <w:color w:val="FF0000"/>
          <w:sz w:val="18"/>
          <w:szCs w:val="18"/>
        </w:rPr>
        <w:t>W</w:t>
      </w:r>
      <w:r w:rsidR="0016324D" w:rsidRPr="004D2A93">
        <w:rPr>
          <w:i/>
          <w:color w:val="FF0000"/>
          <w:sz w:val="18"/>
          <w:szCs w:val="18"/>
        </w:rPr>
        <w:t>ykonawca polega</w:t>
      </w:r>
      <w:r w:rsidR="0081681A" w:rsidRPr="004D2A93">
        <w:rPr>
          <w:i/>
          <w:color w:val="FF0000"/>
          <w:sz w:val="18"/>
          <w:szCs w:val="18"/>
        </w:rPr>
        <w:t>;</w:t>
      </w:r>
    </w:p>
    <w:p w14:paraId="17660AE1" w14:textId="5D7713ED" w:rsidR="00614902"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w:t>
      </w:r>
      <w:r w:rsidR="00614902" w:rsidRPr="004D2A93">
        <w:rPr>
          <w:i/>
          <w:color w:val="FF0000"/>
          <w:sz w:val="18"/>
          <w:szCs w:val="18"/>
        </w:rPr>
        <w:t>odwykonawcy</w:t>
      </w:r>
      <w:r w:rsidRPr="004D2A93">
        <w:rPr>
          <w:i/>
          <w:color w:val="FF0000"/>
          <w:sz w:val="18"/>
          <w:szCs w:val="18"/>
        </w:rPr>
        <w:t xml:space="preserve"> (niebędącego podmiotem udostępniającym zasoby);</w:t>
      </w:r>
    </w:p>
    <w:p w14:paraId="7E7791C0" w14:textId="4DF441B5" w:rsidR="00836F90"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d</w:t>
      </w:r>
      <w:r w:rsidR="00FC0024" w:rsidRPr="004D2A93">
        <w:rPr>
          <w:i/>
          <w:color w:val="FF0000"/>
          <w:sz w:val="18"/>
          <w:szCs w:val="18"/>
        </w:rPr>
        <w:t>ostawcy</w:t>
      </w:r>
      <w:r w:rsidRPr="004D2A93">
        <w:rPr>
          <w:i/>
          <w:color w:val="FF0000"/>
          <w:sz w:val="18"/>
          <w:szCs w:val="18"/>
        </w:rPr>
        <w:t>,</w:t>
      </w:r>
    </w:p>
    <w:p w14:paraId="1867EF79" w14:textId="6776AD7C" w:rsidR="00B006E3" w:rsidRPr="004D2A93" w:rsidRDefault="00B006E3" w:rsidP="00C41346">
      <w:pPr>
        <w:spacing w:after="120" w:line="276" w:lineRule="auto"/>
        <w:jc w:val="both"/>
        <w:rPr>
          <w:rFonts w:ascii="Verdana" w:hAnsi="Verdana" w:cstheme="minorHAnsi"/>
          <w:color w:val="FF0000"/>
          <w:sz w:val="18"/>
          <w:szCs w:val="18"/>
        </w:rPr>
      </w:pPr>
      <w:r w:rsidRPr="004D2A93">
        <w:rPr>
          <w:rFonts w:ascii="Verdana" w:hAnsi="Verdana" w:cstheme="minorHAnsi"/>
          <w:i/>
          <w:color w:val="FF0000"/>
          <w:sz w:val="18"/>
          <w:szCs w:val="18"/>
        </w:rPr>
        <w:t xml:space="preserve">w zakresie odpowiadającym ponad 10% wartości zamówienia, należy </w:t>
      </w:r>
      <w:r w:rsidR="00836F90" w:rsidRPr="004D2A93">
        <w:rPr>
          <w:rFonts w:ascii="Verdana" w:hAnsi="Verdana" w:cstheme="minorHAnsi"/>
          <w:i/>
          <w:color w:val="FF0000"/>
          <w:sz w:val="18"/>
          <w:szCs w:val="18"/>
        </w:rPr>
        <w:t>powielić wiersze</w:t>
      </w:r>
      <w:r w:rsidRPr="004D2A93">
        <w:rPr>
          <w:rFonts w:ascii="Verdana" w:hAnsi="Verdana" w:cstheme="minorHAnsi"/>
          <w:i/>
          <w:color w:val="FF0000"/>
          <w:sz w:val="18"/>
          <w:szCs w:val="18"/>
        </w:rPr>
        <w:t xml:space="preserve"> </w:t>
      </w:r>
      <w:r w:rsidR="00D24277" w:rsidRPr="004D2A93">
        <w:rPr>
          <w:rFonts w:ascii="Verdana" w:hAnsi="Verdana" w:cstheme="minorHAnsi"/>
          <w:i/>
          <w:color w:val="FF0000"/>
          <w:sz w:val="18"/>
          <w:szCs w:val="18"/>
        </w:rPr>
        <w:t xml:space="preserve">poniższej tabeli </w:t>
      </w:r>
      <w:r w:rsidRPr="004D2A93">
        <w:rPr>
          <w:rFonts w:ascii="Verdana" w:hAnsi="Verdana" w:cstheme="minorHAnsi"/>
          <w:i/>
          <w:color w:val="FF0000"/>
          <w:sz w:val="18"/>
          <w:szCs w:val="18"/>
        </w:rPr>
        <w:t>tyle razy, ile jest to konieczne.</w:t>
      </w:r>
      <w:bookmarkEnd w:id="729"/>
      <w:r w:rsidR="00C41346" w:rsidRPr="004D2A93">
        <w:rPr>
          <w:rFonts w:ascii="Verdana" w:hAnsi="Verdana" w:cstheme="minorHAnsi"/>
          <w:color w:val="FF0000"/>
          <w:sz w:val="18"/>
          <w:szCs w:val="18"/>
        </w:rPr>
        <w:t>]</w:t>
      </w:r>
    </w:p>
    <w:p w14:paraId="2B3D8487" w14:textId="159551C5" w:rsidR="00836F90" w:rsidRPr="004D2A93" w:rsidRDefault="00836F90" w:rsidP="000B6C6C">
      <w:pPr>
        <w:spacing w:after="120" w:line="276" w:lineRule="auto"/>
        <w:ind w:left="426" w:hanging="426"/>
        <w:jc w:val="both"/>
        <w:rPr>
          <w:rFonts w:ascii="Verdana" w:hAnsi="Verdana" w:cstheme="minorHAnsi"/>
          <w:bCs/>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t xml:space="preserve">wskazuję, że w </w:t>
      </w:r>
      <w:r w:rsidR="004F781A" w:rsidRPr="004D2A93">
        <w:rPr>
          <w:rFonts w:ascii="Verdana" w:hAnsi="Verdana" w:cstheme="minorHAnsi"/>
          <w:b/>
          <w:sz w:val="18"/>
          <w:szCs w:val="18"/>
        </w:rPr>
        <w:t>P</w:t>
      </w:r>
      <w:r w:rsidRPr="004D2A93">
        <w:rPr>
          <w:rFonts w:ascii="Verdana" w:hAnsi="Verdana" w:cstheme="minorHAnsi"/>
          <w:b/>
          <w:sz w:val="18"/>
          <w:szCs w:val="18"/>
        </w:rPr>
        <w:t>ostępowaniu nie będę polegał na zdolnościach podmiot</w:t>
      </w:r>
      <w:r w:rsidR="004F781A" w:rsidRPr="004D2A93">
        <w:rPr>
          <w:rFonts w:ascii="Verdana" w:hAnsi="Verdana" w:cstheme="minorHAnsi"/>
          <w:b/>
          <w:sz w:val="18"/>
          <w:szCs w:val="18"/>
        </w:rPr>
        <w:t>ów udostępniających zasoby</w:t>
      </w:r>
      <w:r w:rsidRPr="004D2A93">
        <w:rPr>
          <w:rFonts w:ascii="Verdana" w:hAnsi="Verdana" w:cstheme="minorHAnsi"/>
          <w:b/>
          <w:sz w:val="18"/>
          <w:szCs w:val="18"/>
        </w:rPr>
        <w:t xml:space="preserve">/ </w:t>
      </w:r>
      <w:r w:rsidR="00FC0024" w:rsidRPr="004D2A93">
        <w:rPr>
          <w:rFonts w:ascii="Verdana" w:hAnsi="Verdana" w:cstheme="minorHAnsi"/>
          <w:b/>
          <w:sz w:val="18"/>
          <w:szCs w:val="18"/>
        </w:rPr>
        <w:t xml:space="preserve">korzystał z </w:t>
      </w:r>
      <w:r w:rsidRPr="004D2A93">
        <w:rPr>
          <w:rFonts w:ascii="Verdana" w:hAnsi="Verdana" w:cstheme="minorHAnsi"/>
          <w:b/>
          <w:sz w:val="18"/>
          <w:szCs w:val="18"/>
        </w:rPr>
        <w:t>podwykonawcy</w:t>
      </w:r>
      <w:r w:rsidR="00FC0024" w:rsidRPr="004D2A93">
        <w:rPr>
          <w:rFonts w:ascii="Verdana" w:hAnsi="Verdana" w:cstheme="minorHAnsi"/>
          <w:b/>
          <w:sz w:val="18"/>
          <w:szCs w:val="18"/>
        </w:rPr>
        <w:t>/dostawcy</w:t>
      </w:r>
      <w:r w:rsidR="00C41346" w:rsidRPr="004D2A93">
        <w:rPr>
          <w:rFonts w:ascii="Verdana" w:hAnsi="Verdana" w:cstheme="minorHAnsi"/>
          <w:b/>
          <w:sz w:val="18"/>
          <w:szCs w:val="18"/>
        </w:rPr>
        <w:t xml:space="preserve">, </w:t>
      </w:r>
      <w:r w:rsidRPr="004D2A93">
        <w:rPr>
          <w:rFonts w:ascii="Verdana" w:hAnsi="Verdana" w:cstheme="minorHAnsi"/>
          <w:bCs/>
          <w:sz w:val="18"/>
          <w:szCs w:val="18"/>
        </w:rPr>
        <w:t>na którego przypada ponad 10% wartości zamówienia.</w:t>
      </w:r>
    </w:p>
    <w:p w14:paraId="4C676002" w14:textId="7C774D2B" w:rsidR="00836F90" w:rsidRPr="004D2A93" w:rsidRDefault="00EC7899" w:rsidP="00B006E3">
      <w:pPr>
        <w:spacing w:after="120" w:line="276" w:lineRule="auto"/>
        <w:jc w:val="both"/>
        <w:rPr>
          <w:rFonts w:ascii="Verdana" w:hAnsi="Verdana" w:cstheme="minorHAnsi"/>
          <w:b/>
          <w:sz w:val="18"/>
          <w:szCs w:val="18"/>
        </w:rPr>
      </w:pPr>
      <w:r w:rsidRPr="004D2A93">
        <w:rPr>
          <w:rFonts w:ascii="Verdana" w:hAnsi="Verdana" w:cstheme="minorHAnsi"/>
          <w:b/>
          <w:sz w:val="18"/>
          <w:szCs w:val="18"/>
        </w:rPr>
        <w:t>a</w:t>
      </w:r>
      <w:r w:rsidR="00836F90" w:rsidRPr="004D2A93">
        <w:rPr>
          <w:rFonts w:ascii="Verdana" w:hAnsi="Verdana" w:cstheme="minorHAnsi"/>
          <w:b/>
          <w:sz w:val="18"/>
          <w:szCs w:val="18"/>
        </w:rPr>
        <w:t>lbo</w:t>
      </w:r>
    </w:p>
    <w:p w14:paraId="45EC568B" w14:textId="31D3C19D" w:rsidR="00EC7899" w:rsidRPr="004D2A93" w:rsidRDefault="00EC7899" w:rsidP="000B6C6C">
      <w:pPr>
        <w:spacing w:after="120" w:line="276" w:lineRule="auto"/>
        <w:ind w:left="426" w:hanging="426"/>
        <w:jc w:val="both"/>
        <w:rPr>
          <w:rFonts w:ascii="Verdana" w:hAnsi="Verdana" w:cstheme="minorHAnsi"/>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r>
      <w:r w:rsidR="00C41346" w:rsidRPr="004D2A93">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4D2A93">
        <w:rPr>
          <w:rFonts w:ascii="Verdana" w:hAnsi="Verdana" w:cstheme="minorHAnsi"/>
          <w:sz w:val="18"/>
          <w:szCs w:val="18"/>
        </w:rPr>
        <w:t xml:space="preserve">na którego przypada ponad 10% wartości zamówienia, </w:t>
      </w:r>
      <w:r w:rsidR="008B5210" w:rsidRPr="004D2A93">
        <w:rPr>
          <w:rFonts w:ascii="Verdana" w:hAnsi="Verdana" w:cstheme="minorHAnsi"/>
          <w:sz w:val="18"/>
          <w:szCs w:val="18"/>
        </w:rPr>
        <w:t>wymienionych poniżej</w:t>
      </w:r>
      <w:r w:rsidR="000A419A" w:rsidRPr="004D2A93">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130870" w14:paraId="24ED10B7" w14:textId="55F08114" w:rsidTr="004D2A93">
        <w:trPr>
          <w:trHeight w:val="411"/>
        </w:trPr>
        <w:tc>
          <w:tcPr>
            <w:tcW w:w="578" w:type="dxa"/>
            <w:shd w:val="clear" w:color="auto" w:fill="1A7466"/>
            <w:vAlign w:val="center"/>
          </w:tcPr>
          <w:p w14:paraId="70DC3A36" w14:textId="47DA6269" w:rsidR="004F781A" w:rsidRPr="004D2A93" w:rsidRDefault="004F781A" w:rsidP="000A419A">
            <w:pPr>
              <w:ind w:left="-35" w:firstLine="6"/>
              <w:jc w:val="center"/>
              <w:rPr>
                <w:rFonts w:eastAsia="Calibri"/>
                <w:b/>
                <w:sz w:val="16"/>
                <w:szCs w:val="16"/>
              </w:rPr>
            </w:pPr>
            <w:r w:rsidRPr="004D2A93">
              <w:rPr>
                <w:rFonts w:eastAsia="Calibri"/>
                <w:b/>
                <w:sz w:val="16"/>
                <w:szCs w:val="16"/>
              </w:rPr>
              <w:t xml:space="preserve">Lp. </w:t>
            </w:r>
          </w:p>
        </w:tc>
        <w:tc>
          <w:tcPr>
            <w:tcW w:w="2824" w:type="dxa"/>
            <w:shd w:val="clear" w:color="auto" w:fill="1A7466"/>
            <w:vAlign w:val="center"/>
          </w:tcPr>
          <w:p w14:paraId="384C8DF0" w14:textId="397FA4A6" w:rsidR="004F781A" w:rsidRPr="004D2A93" w:rsidRDefault="004F781A" w:rsidP="00614902">
            <w:pPr>
              <w:ind w:hanging="29"/>
              <w:jc w:val="center"/>
              <w:rPr>
                <w:rFonts w:eastAsia="Calibri"/>
                <w:b/>
                <w:sz w:val="16"/>
                <w:szCs w:val="16"/>
              </w:rPr>
            </w:pPr>
            <w:r w:rsidRPr="004D2A93">
              <w:rPr>
                <w:rFonts w:eastAsia="Calibri"/>
                <w:b/>
                <w:sz w:val="16"/>
                <w:szCs w:val="16"/>
              </w:rPr>
              <w:t>Funkcja</w:t>
            </w:r>
          </w:p>
          <w:p w14:paraId="2905B7AB" w14:textId="16932160" w:rsidR="004F781A" w:rsidRPr="004D2A93" w:rsidRDefault="004F781A" w:rsidP="00614902">
            <w:pPr>
              <w:jc w:val="center"/>
              <w:rPr>
                <w:rFonts w:eastAsia="Calibri"/>
                <w:b/>
                <w:sz w:val="16"/>
                <w:szCs w:val="16"/>
              </w:rPr>
            </w:pPr>
            <w:r w:rsidRPr="004D2A93">
              <w:rPr>
                <w:rFonts w:eastAsia="Calibri"/>
                <w:b/>
                <w:sz w:val="16"/>
                <w:szCs w:val="16"/>
              </w:rPr>
              <w:t>(Podmiot udostępniający zasoby/ podwykonawca/ dostawca)</w:t>
            </w:r>
            <w:r w:rsidRPr="004D2A93">
              <w:rPr>
                <w:rStyle w:val="Odwoanieprzypisudolnego"/>
                <w:rFonts w:eastAsia="Calibri"/>
                <w:b/>
                <w:sz w:val="16"/>
                <w:szCs w:val="16"/>
              </w:rPr>
              <w:footnoteReference w:id="13"/>
            </w:r>
          </w:p>
        </w:tc>
        <w:tc>
          <w:tcPr>
            <w:tcW w:w="1701" w:type="dxa"/>
            <w:shd w:val="clear" w:color="auto" w:fill="1A7466"/>
            <w:vAlign w:val="center"/>
          </w:tcPr>
          <w:p w14:paraId="5B63F64F" w14:textId="0D82A377" w:rsidR="004F781A" w:rsidRPr="004D2A93" w:rsidRDefault="004F781A" w:rsidP="003453B9">
            <w:pPr>
              <w:ind w:left="-17"/>
              <w:jc w:val="center"/>
              <w:rPr>
                <w:rFonts w:eastAsia="Calibri"/>
                <w:b/>
                <w:sz w:val="16"/>
                <w:szCs w:val="16"/>
              </w:rPr>
            </w:pPr>
            <w:r w:rsidRPr="004D2A93">
              <w:rPr>
                <w:rFonts w:eastAsia="Calibri"/>
                <w:b/>
                <w:sz w:val="16"/>
                <w:szCs w:val="16"/>
              </w:rPr>
              <w:t>Pełna nazwa/firma</w:t>
            </w:r>
          </w:p>
        </w:tc>
        <w:tc>
          <w:tcPr>
            <w:tcW w:w="1809" w:type="dxa"/>
            <w:shd w:val="clear" w:color="auto" w:fill="1A7466"/>
            <w:vAlign w:val="center"/>
          </w:tcPr>
          <w:p w14:paraId="08C2E0FF" w14:textId="33405189" w:rsidR="004F781A" w:rsidRPr="004D2A93" w:rsidRDefault="004F781A" w:rsidP="00614902">
            <w:pPr>
              <w:ind w:hanging="4"/>
              <w:jc w:val="center"/>
              <w:rPr>
                <w:rFonts w:eastAsia="Calibri"/>
                <w:b/>
                <w:sz w:val="16"/>
                <w:szCs w:val="16"/>
              </w:rPr>
            </w:pPr>
            <w:r w:rsidRPr="004D2A93">
              <w:rPr>
                <w:rFonts w:eastAsia="Calibri"/>
                <w:b/>
                <w:sz w:val="16"/>
                <w:szCs w:val="16"/>
              </w:rPr>
              <w:t>Adres</w:t>
            </w:r>
          </w:p>
        </w:tc>
        <w:tc>
          <w:tcPr>
            <w:tcW w:w="1452" w:type="dxa"/>
            <w:shd w:val="clear" w:color="auto" w:fill="1A7466"/>
            <w:vAlign w:val="center"/>
          </w:tcPr>
          <w:p w14:paraId="1ED8C161" w14:textId="5B4B8FA4" w:rsidR="004F781A" w:rsidRPr="004D2A93" w:rsidRDefault="004F781A" w:rsidP="00614902">
            <w:pPr>
              <w:jc w:val="center"/>
              <w:rPr>
                <w:rFonts w:eastAsia="Calibri"/>
                <w:b/>
                <w:sz w:val="16"/>
                <w:szCs w:val="16"/>
              </w:rPr>
            </w:pPr>
            <w:r w:rsidRPr="004D2A93">
              <w:rPr>
                <w:rFonts w:eastAsia="Calibri"/>
                <w:b/>
                <w:sz w:val="16"/>
                <w:szCs w:val="16"/>
              </w:rPr>
              <w:t>NIP/PESEL</w:t>
            </w:r>
          </w:p>
        </w:tc>
        <w:tc>
          <w:tcPr>
            <w:tcW w:w="1559" w:type="dxa"/>
            <w:shd w:val="clear" w:color="auto" w:fill="1A7466"/>
            <w:vAlign w:val="center"/>
          </w:tcPr>
          <w:p w14:paraId="0694C2EC" w14:textId="35BAC8CC" w:rsidR="004F781A" w:rsidRPr="004D2A93" w:rsidRDefault="004F781A" w:rsidP="00614902">
            <w:pPr>
              <w:jc w:val="center"/>
              <w:rPr>
                <w:rFonts w:eastAsia="Calibri"/>
                <w:b/>
                <w:sz w:val="16"/>
                <w:szCs w:val="16"/>
              </w:rPr>
            </w:pPr>
            <w:r w:rsidRPr="004D2A93">
              <w:rPr>
                <w:rFonts w:eastAsia="Calibri"/>
                <w:b/>
                <w:sz w:val="16"/>
                <w:szCs w:val="16"/>
              </w:rPr>
              <w:t>KRS/</w:t>
            </w:r>
            <w:proofErr w:type="spellStart"/>
            <w:r w:rsidRPr="004D2A93">
              <w:rPr>
                <w:rFonts w:eastAsia="Calibri"/>
                <w:b/>
                <w:sz w:val="16"/>
                <w:szCs w:val="16"/>
              </w:rPr>
              <w:t>CEiDG</w:t>
            </w:r>
            <w:proofErr w:type="spellEnd"/>
          </w:p>
        </w:tc>
      </w:tr>
      <w:tr w:rsidR="004F781A" w:rsidRPr="00130870" w14:paraId="158D6A2E" w14:textId="1406855E" w:rsidTr="004D2A93">
        <w:trPr>
          <w:trHeight w:val="411"/>
        </w:trPr>
        <w:tc>
          <w:tcPr>
            <w:tcW w:w="578" w:type="dxa"/>
          </w:tcPr>
          <w:p w14:paraId="09F03203"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A0D3EF5"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0E5E2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59373260" w14:textId="77777777" w:rsidR="004F781A" w:rsidRPr="004D2A93" w:rsidRDefault="004F781A" w:rsidP="00D24277">
            <w:pPr>
              <w:ind w:left="360"/>
              <w:jc w:val="center"/>
              <w:rPr>
                <w:rFonts w:eastAsia="Calibri"/>
                <w:b/>
                <w:sz w:val="18"/>
                <w:szCs w:val="18"/>
                <w:highlight w:val="cyan"/>
              </w:rPr>
            </w:pPr>
          </w:p>
        </w:tc>
      </w:tr>
      <w:tr w:rsidR="004F781A" w:rsidRPr="00130870" w14:paraId="79A2A521" w14:textId="77777777" w:rsidTr="004D2A93">
        <w:trPr>
          <w:trHeight w:val="411"/>
        </w:trPr>
        <w:tc>
          <w:tcPr>
            <w:tcW w:w="578" w:type="dxa"/>
          </w:tcPr>
          <w:p w14:paraId="53A135C0"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181F1E0D"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7CD093B0"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68BEC544" w14:textId="77777777" w:rsidR="004F781A" w:rsidRPr="004D2A93" w:rsidRDefault="004F781A" w:rsidP="00D24277">
            <w:pPr>
              <w:ind w:left="360"/>
              <w:jc w:val="center"/>
              <w:rPr>
                <w:rFonts w:eastAsia="Calibri"/>
                <w:b/>
                <w:sz w:val="18"/>
                <w:szCs w:val="18"/>
                <w:highlight w:val="cyan"/>
              </w:rPr>
            </w:pPr>
          </w:p>
        </w:tc>
      </w:tr>
      <w:tr w:rsidR="004F781A" w:rsidRPr="00130870" w14:paraId="16DA09A1" w14:textId="77777777" w:rsidTr="004D2A93">
        <w:trPr>
          <w:trHeight w:val="411"/>
        </w:trPr>
        <w:tc>
          <w:tcPr>
            <w:tcW w:w="578" w:type="dxa"/>
          </w:tcPr>
          <w:p w14:paraId="627E10C5"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C992A01"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AED58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0E561115" w14:textId="77777777" w:rsidR="004F781A" w:rsidRPr="004D2A93" w:rsidRDefault="004F781A" w:rsidP="00D24277">
            <w:pPr>
              <w:ind w:left="360"/>
              <w:jc w:val="center"/>
              <w:rPr>
                <w:rFonts w:eastAsia="Calibri"/>
                <w:b/>
                <w:sz w:val="18"/>
                <w:szCs w:val="18"/>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23B77350" w:rsidR="00EC7899" w:rsidRPr="004D2A93" w:rsidRDefault="00EC7899" w:rsidP="00AF52EE">
      <w:pPr>
        <w:spacing w:after="120" w:line="276" w:lineRule="auto"/>
        <w:jc w:val="both"/>
        <w:rPr>
          <w:rFonts w:ascii="Verdana" w:hAnsi="Verdana" w:cstheme="minorHAnsi"/>
          <w:color w:val="FF0000"/>
          <w:sz w:val="18"/>
          <w:szCs w:val="18"/>
        </w:rPr>
      </w:pPr>
      <w:r w:rsidRPr="004D2A93">
        <w:rPr>
          <w:rFonts w:ascii="Verdana" w:hAnsi="Verdana" w:cstheme="minorHAnsi"/>
          <w:b/>
          <w:sz w:val="18"/>
          <w:szCs w:val="18"/>
        </w:rPr>
        <w:t xml:space="preserve">oświadczam, że w stosunku do żadnego z ww. podmiotów </w:t>
      </w:r>
      <w:r w:rsidR="004F781A" w:rsidRPr="004D2A93">
        <w:rPr>
          <w:rFonts w:ascii="Verdana" w:hAnsi="Verdana" w:cstheme="minorHAnsi"/>
          <w:b/>
          <w:sz w:val="18"/>
          <w:szCs w:val="18"/>
        </w:rPr>
        <w:t xml:space="preserve">udostępniających zasoby, </w:t>
      </w:r>
      <w:r w:rsidR="00FC0024" w:rsidRPr="004D2A93">
        <w:rPr>
          <w:rFonts w:ascii="Verdana" w:hAnsi="Verdana" w:cstheme="minorHAnsi"/>
          <w:b/>
          <w:sz w:val="18"/>
          <w:szCs w:val="18"/>
        </w:rPr>
        <w:t>podwykonawców i dostawców</w:t>
      </w:r>
      <w:r w:rsidRPr="004D2A93">
        <w:rPr>
          <w:rFonts w:ascii="Verdana" w:hAnsi="Verdana" w:cstheme="minorHAnsi"/>
          <w:b/>
          <w:sz w:val="18"/>
          <w:szCs w:val="18"/>
        </w:rPr>
        <w:t xml:space="preserve">, nie zachodzą żadne przesłanki wskazane w art. 5 k </w:t>
      </w:r>
      <w:r w:rsidRPr="004D2A93">
        <w:rPr>
          <w:rFonts w:ascii="Verdana" w:hAnsi="Verdana" w:cstheme="minorHAnsi"/>
          <w:b/>
          <w:bCs/>
          <w:sz w:val="18"/>
          <w:szCs w:val="18"/>
        </w:rPr>
        <w:t xml:space="preserve">Rozporządzenia 833/2014, w brzmieniu nadanym rozporządzeniem Rady (UE) 2022/576 oraz </w:t>
      </w:r>
      <w:r w:rsidRPr="004D2A93">
        <w:rPr>
          <w:rFonts w:ascii="Verdana" w:hAnsi="Verdana" w:cstheme="minorHAnsi"/>
          <w:b/>
          <w:sz w:val="18"/>
          <w:szCs w:val="18"/>
        </w:rPr>
        <w:t xml:space="preserve">art. </w:t>
      </w:r>
      <w:r w:rsidRPr="004D2A93">
        <w:rPr>
          <w:rFonts w:ascii="Verdana" w:eastAsia="Times New Roman" w:hAnsi="Verdana" w:cstheme="minorHAnsi"/>
          <w:b/>
          <w:color w:val="222222"/>
          <w:sz w:val="18"/>
          <w:szCs w:val="18"/>
          <w:lang w:eastAsia="pl-PL"/>
        </w:rPr>
        <w:t xml:space="preserve">7 ust. 1 ustawy </w:t>
      </w:r>
      <w:r w:rsidRPr="004D2A93">
        <w:rPr>
          <w:rFonts w:ascii="Verdana" w:hAnsi="Verdana" w:cstheme="minorHAnsi"/>
          <w:b/>
          <w:color w:val="222222"/>
          <w:sz w:val="18"/>
          <w:szCs w:val="18"/>
        </w:rPr>
        <w:t>z dnia 13 kwietnia 2022 r.</w:t>
      </w:r>
      <w:r w:rsidRPr="004D2A93">
        <w:rPr>
          <w:rFonts w:ascii="Verdana" w:hAnsi="Verdana" w:cstheme="minorHAnsi"/>
          <w:b/>
          <w:iCs/>
          <w:color w:val="222222"/>
          <w:sz w:val="18"/>
          <w:szCs w:val="18"/>
        </w:rPr>
        <w:t xml:space="preserve"> o</w:t>
      </w:r>
      <w:r w:rsidR="004F781A" w:rsidRPr="004D2A93">
        <w:rPr>
          <w:rFonts w:ascii="Verdana" w:hAnsi="Verdana" w:cstheme="minorHAnsi"/>
          <w:b/>
          <w:iCs/>
          <w:color w:val="222222"/>
          <w:sz w:val="18"/>
          <w:szCs w:val="18"/>
        </w:rPr>
        <w:t> </w:t>
      </w:r>
      <w:r w:rsidRPr="004D2A93">
        <w:rPr>
          <w:rFonts w:ascii="Verdana" w:hAnsi="Verdana" w:cstheme="minorHAnsi"/>
          <w:b/>
          <w:iCs/>
          <w:color w:val="222222"/>
          <w:sz w:val="18"/>
          <w:szCs w:val="18"/>
        </w:rPr>
        <w:t xml:space="preserve">szczególnych rozwiązaniach w zakresie przeciwdziałania wspieraniu agresji na Ukrainę oraz służących ochronie bezpieczeństwa narodowego </w:t>
      </w:r>
      <w:r w:rsidR="00426815" w:rsidRPr="004D2A93">
        <w:rPr>
          <w:rFonts w:ascii="Verdana" w:hAnsi="Verdana" w:cstheme="minorHAnsi"/>
          <w:b/>
          <w:iCs/>
          <w:color w:val="222222"/>
          <w:sz w:val="18"/>
          <w:szCs w:val="18"/>
        </w:rPr>
        <w:t>(</w:t>
      </w:r>
      <w:proofErr w:type="spellStart"/>
      <w:r w:rsidR="00426815" w:rsidRPr="004D2A93">
        <w:rPr>
          <w:rFonts w:ascii="Verdana" w:hAnsi="Verdana" w:cstheme="minorHAnsi"/>
          <w:b/>
          <w:iCs/>
          <w:color w:val="222222"/>
          <w:sz w:val="18"/>
          <w:szCs w:val="18"/>
        </w:rPr>
        <w:t>t.j</w:t>
      </w:r>
      <w:proofErr w:type="spellEnd"/>
      <w:r w:rsidR="00426815" w:rsidRPr="004D2A93">
        <w:rPr>
          <w:rFonts w:ascii="Verdana" w:hAnsi="Verdana" w:cstheme="minorHAnsi"/>
          <w:b/>
          <w:iCs/>
          <w:color w:val="222222"/>
          <w:sz w:val="18"/>
          <w:szCs w:val="18"/>
        </w:rPr>
        <w:t xml:space="preserve">. Dz. U. z 2023 r., poz. 1497 z </w:t>
      </w:r>
      <w:proofErr w:type="spellStart"/>
      <w:r w:rsidR="00426815" w:rsidRPr="004D2A93">
        <w:rPr>
          <w:rFonts w:ascii="Verdana" w:hAnsi="Verdana" w:cstheme="minorHAnsi"/>
          <w:b/>
          <w:iCs/>
          <w:color w:val="222222"/>
          <w:sz w:val="18"/>
          <w:szCs w:val="18"/>
        </w:rPr>
        <w:t>późn</w:t>
      </w:r>
      <w:proofErr w:type="spellEnd"/>
      <w:r w:rsidR="00426815" w:rsidRPr="004D2A93">
        <w:rPr>
          <w:rFonts w:ascii="Verdana" w:hAnsi="Verdana" w:cstheme="minorHAnsi"/>
          <w:b/>
          <w:iCs/>
          <w:color w:val="222222"/>
          <w:sz w:val="18"/>
          <w:szCs w:val="18"/>
        </w:rPr>
        <w:t>. zm.).</w:t>
      </w:r>
      <w:r w:rsidR="00426815" w:rsidRPr="004D2A93" w:rsidDel="00426815">
        <w:rPr>
          <w:rFonts w:ascii="Verdana" w:hAnsi="Verdana" w:cstheme="minorHAnsi"/>
          <w:b/>
          <w:color w:val="222222"/>
          <w:sz w:val="18"/>
          <w:szCs w:val="18"/>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 xml:space="preserve">Oświadczam, że wszystkie informacje podane w powyższych oświadczeniach są aktualne </w:t>
      </w:r>
      <w:r w:rsidRPr="004D2A93">
        <w:rPr>
          <w:rFonts w:ascii="Verdana" w:hAnsi="Verdana" w:cstheme="minorHAnsi"/>
          <w:sz w:val="18"/>
          <w:szCs w:val="18"/>
        </w:rPr>
        <w:br/>
        <w:t>i zgodne z prawdą oraz zostały przedstawione z pełną świadomością konsekwencji wprowadzenia zamawiającego w błąd przy przedstawianiu informacji.</w:t>
      </w:r>
    </w:p>
    <w:p w14:paraId="2D3308D6" w14:textId="77777777" w:rsidR="00FD3044" w:rsidRPr="004D2A93" w:rsidRDefault="00FD3044" w:rsidP="004D2A93">
      <w:pPr>
        <w:spacing w:after="0" w:line="240" w:lineRule="auto"/>
        <w:jc w:val="both"/>
        <w:rPr>
          <w:rFonts w:ascii="Verdana" w:hAnsi="Verdana" w:cstheme="minorHAnsi"/>
          <w:sz w:val="18"/>
          <w:szCs w:val="18"/>
        </w:rPr>
      </w:pPr>
    </w:p>
    <w:p w14:paraId="19E6D083" w14:textId="7AFE7241" w:rsidR="00B006E3"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6D9F21A" w14:textId="77777777" w:rsidR="00174F5A" w:rsidRPr="004D2A93" w:rsidRDefault="00174F5A" w:rsidP="00174F5A">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229B859" w14:textId="77777777"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0591ED33" w14:textId="2245B6A8"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690BFB74" w14:textId="77777777" w:rsidR="00B06F61" w:rsidRPr="004D2A93" w:rsidRDefault="00B06F61" w:rsidP="00B06F61">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0E4970" w:rsidRDefault="00B06F61" w:rsidP="000A419A">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27176AE0" w:rsidR="00824DE5" w:rsidRPr="00F13C69" w:rsidRDefault="00824DE5" w:rsidP="00014D86">
      <w:pPr>
        <w:pStyle w:val="Nagwek1"/>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w trybie przetargu nieograniczonego pn.</w:t>
      </w:r>
      <w:r w:rsidR="00014D86" w:rsidRPr="00014D86">
        <w:rPr>
          <w:lang w:val="pl-PL"/>
        </w:rPr>
        <w:t xml:space="preserve"> </w:t>
      </w:r>
      <w:r w:rsidR="00014D86" w:rsidRPr="00014D86">
        <w:rPr>
          <w:b w:val="0"/>
          <w:caps w:val="0"/>
          <w:sz w:val="18"/>
          <w:szCs w:val="18"/>
          <w:lang w:val="pl-PL"/>
        </w:rPr>
        <w:t>Rozbudowa systemu nadrzędnego i telemetrii 2025-2026 w PGE Energia Ciepła S.A.,</w:t>
      </w:r>
      <w:r w:rsidR="00266515">
        <w:rPr>
          <w:b w:val="0"/>
          <w:caps w:val="0"/>
          <w:sz w:val="18"/>
          <w:szCs w:val="18"/>
          <w:lang w:val="pl-PL"/>
        </w:rPr>
        <w:t xml:space="preserve"> </w:t>
      </w:r>
      <w:r w:rsidR="00014D86" w:rsidRPr="00014D86">
        <w:rPr>
          <w:b w:val="0"/>
          <w:caps w:val="0"/>
          <w:sz w:val="18"/>
          <w:szCs w:val="18"/>
          <w:lang w:val="pl-PL"/>
        </w:rPr>
        <w:t>Oddział w Gorzowie Wielkopolskim</w:t>
      </w:r>
      <w:r w:rsidRPr="004D2A93">
        <w:rPr>
          <w:b w:val="0"/>
          <w:caps w:val="0"/>
          <w:sz w:val="18"/>
          <w:szCs w:val="18"/>
          <w:lang w:val="pl-PL"/>
        </w:rPr>
        <w:t xml:space="preserve"> (nr referencyjny</w:t>
      </w:r>
      <w:r w:rsidR="00014D86" w:rsidRPr="00014D86">
        <w:rPr>
          <w:lang w:val="pl-PL"/>
        </w:rPr>
        <w:t xml:space="preserve"> </w:t>
      </w:r>
      <w:r w:rsidR="00014D86" w:rsidRPr="00014D86">
        <w:rPr>
          <w:b w:val="0"/>
          <w:caps w:val="0"/>
          <w:sz w:val="18"/>
          <w:szCs w:val="18"/>
          <w:lang w:val="pl-PL"/>
        </w:rPr>
        <w:t>POST/PEC/PEC/UZI/00631/2025</w:t>
      </w:r>
      <w:r w:rsidR="00014D86">
        <w:rPr>
          <w:b w:val="0"/>
          <w:caps w:val="0"/>
          <w:sz w:val="18"/>
          <w:szCs w:val="18"/>
          <w:lang w:val="pl-PL"/>
        </w:rPr>
        <w:t xml:space="preserve"> </w:t>
      </w:r>
      <w:r w:rsidRPr="004D2A93">
        <w:rPr>
          <w:b w:val="0"/>
          <w:caps w:val="0"/>
          <w:sz w:val="18"/>
          <w:szCs w:val="18"/>
          <w:lang w:val="pl-PL"/>
        </w:rPr>
        <w:t>), niniejszym oświadczam, że poszczególni Wykonawcy wspólnie ubiegający się o udzielenie zamówienia wykonają następujące</w:t>
      </w:r>
      <w:r w:rsidRPr="00700ED3">
        <w:rPr>
          <w:b w:val="0"/>
          <w:caps w:val="0"/>
          <w:sz w:val="18"/>
          <w:szCs w:val="18"/>
          <w:lang w:val="pl-PL"/>
        </w:rPr>
        <w:t>, dostawy lub usługi</w:t>
      </w:r>
      <w:r w:rsidRPr="00F13C69">
        <w:rPr>
          <w:b w:val="0"/>
          <w:caps w:val="0"/>
          <w:sz w:val="18"/>
          <w:szCs w:val="18"/>
          <w:lang w:val="pl-PL"/>
        </w:rPr>
        <w:t>:</w:t>
      </w:r>
    </w:p>
    <w:p w14:paraId="3D1C71FC" w14:textId="77777777" w:rsidR="00824DE5" w:rsidRPr="00F13C69"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F13C69" w:rsidRDefault="00824DE5" w:rsidP="00824DE5">
            <w:pPr>
              <w:jc w:val="center"/>
              <w:rPr>
                <w:rFonts w:eastAsia="Calibri"/>
                <w:b/>
                <w:sz w:val="16"/>
                <w:szCs w:val="16"/>
              </w:rPr>
            </w:pPr>
            <w:r w:rsidRPr="00F13C69">
              <w:rPr>
                <w:rFonts w:eastAsia="Calibri"/>
                <w:b/>
                <w:sz w:val="16"/>
                <w:szCs w:val="16"/>
              </w:rPr>
              <w:t>L.p.</w:t>
            </w:r>
          </w:p>
        </w:tc>
        <w:tc>
          <w:tcPr>
            <w:tcW w:w="3821" w:type="dxa"/>
            <w:shd w:val="clear" w:color="auto" w:fill="1A7466"/>
            <w:vAlign w:val="center"/>
          </w:tcPr>
          <w:p w14:paraId="4B3AB65E" w14:textId="77777777" w:rsidR="00824DE5" w:rsidRPr="00F13C69" w:rsidRDefault="00824DE5" w:rsidP="00824DE5">
            <w:pPr>
              <w:ind w:hanging="30"/>
              <w:jc w:val="center"/>
              <w:rPr>
                <w:rFonts w:eastAsia="Calibri"/>
                <w:b/>
                <w:sz w:val="16"/>
                <w:szCs w:val="16"/>
              </w:rPr>
            </w:pPr>
            <w:r w:rsidRPr="00F13C69">
              <w:rPr>
                <w:rFonts w:eastAsia="Calibri"/>
                <w:b/>
                <w:sz w:val="16"/>
                <w:szCs w:val="16"/>
              </w:rPr>
              <w:t>Nazwa i adres Wykonawcy</w:t>
            </w:r>
          </w:p>
        </w:tc>
        <w:tc>
          <w:tcPr>
            <w:tcW w:w="5387" w:type="dxa"/>
            <w:shd w:val="clear" w:color="auto" w:fill="1A7466"/>
            <w:vAlign w:val="center"/>
          </w:tcPr>
          <w:p w14:paraId="26730D51" w14:textId="72107A13" w:rsidR="00824DE5" w:rsidRPr="004D2A93" w:rsidRDefault="00824DE5" w:rsidP="00824DE5">
            <w:pPr>
              <w:ind w:hanging="30"/>
              <w:jc w:val="center"/>
              <w:rPr>
                <w:rFonts w:eastAsia="Calibri"/>
                <w:b/>
                <w:sz w:val="16"/>
                <w:szCs w:val="16"/>
              </w:rPr>
            </w:pPr>
            <w:r w:rsidRPr="00F13C69">
              <w:rPr>
                <w:rFonts w:eastAsia="Calibri"/>
                <w:b/>
                <w:sz w:val="16"/>
                <w:szCs w:val="16"/>
              </w:rPr>
              <w:t xml:space="preserve">Zakres wykonywanych </w:t>
            </w:r>
            <w:r w:rsidRPr="00700ED3">
              <w:rPr>
                <w:rFonts w:eastAsia="Calibri"/>
                <w:b/>
                <w:sz w:val="16"/>
                <w:szCs w:val="16"/>
              </w:rPr>
              <w:br/>
              <w:t>dostaw lub usług</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77777777" w:rsidR="000A419A" w:rsidRDefault="000A419A">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99C437" w14:textId="09A5B593" w:rsidR="00D73627" w:rsidRPr="00241EEA" w:rsidRDefault="00D73627"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10 DO SWZ – WYKAZ </w:t>
      </w:r>
      <w:r w:rsidRPr="00241EEA">
        <w:rPr>
          <w:rFonts w:ascii="Verdana" w:eastAsia="Times New Roman" w:hAnsi="Verdana" w:cstheme="minorHAnsi"/>
          <w:b/>
          <w:caps/>
          <w:color w:val="000000" w:themeColor="text1"/>
          <w:kern w:val="28"/>
          <w:sz w:val="18"/>
          <w:szCs w:val="18"/>
        </w:rPr>
        <w:t>WYKONANYCH</w:t>
      </w:r>
      <w:r w:rsidR="00241EEA">
        <w:rPr>
          <w:rFonts w:ascii="Verdana" w:eastAsia="Times New Roman" w:hAnsi="Verdana" w:cstheme="minorHAnsi"/>
          <w:b/>
          <w:caps/>
          <w:color w:val="000000" w:themeColor="text1"/>
          <w:kern w:val="28"/>
          <w:sz w:val="18"/>
          <w:szCs w:val="18"/>
        </w:rPr>
        <w:t xml:space="preserve"> </w:t>
      </w:r>
      <w:r w:rsidR="00821D72">
        <w:rPr>
          <w:rFonts w:ascii="Verdana" w:eastAsia="Times New Roman" w:hAnsi="Verdana" w:cstheme="minorHAnsi"/>
          <w:b/>
          <w:caps/>
          <w:color w:val="000000" w:themeColor="text1"/>
          <w:kern w:val="28"/>
          <w:sz w:val="18"/>
          <w:szCs w:val="18"/>
        </w:rPr>
        <w:t>USŁUG</w:t>
      </w:r>
      <w:r w:rsidR="00821D72" w:rsidRPr="00241EEA">
        <w:rPr>
          <w:rFonts w:ascii="Verdana" w:eastAsia="Times New Roman" w:hAnsi="Verdana" w:cstheme="minorHAnsi"/>
          <w:b/>
          <w:caps/>
          <w:color w:val="000000" w:themeColor="text1"/>
          <w:kern w:val="28"/>
          <w:sz w:val="18"/>
          <w:szCs w:val="18"/>
        </w:rPr>
        <w:t xml:space="preserve"> </w:t>
      </w:r>
    </w:p>
    <w:p w14:paraId="7CC54B90" w14:textId="77777777" w:rsidR="000A419A" w:rsidRPr="00241EEA"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6623CB9E" w:rsidR="00D73627" w:rsidRPr="004D2A93"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241EEA">
        <w:rPr>
          <w:rFonts w:ascii="Trebuchet MS" w:hAnsi="Trebuchet MS"/>
          <w:caps w:val="0"/>
          <w:color w:val="1A7466"/>
          <w:sz w:val="32"/>
          <w:szCs w:val="32"/>
          <w:lang w:val="pl-PL"/>
        </w:rPr>
        <w:t xml:space="preserve">WYKAZ WYKONANYCH </w:t>
      </w:r>
      <w:r w:rsidR="00974357">
        <w:rPr>
          <w:rFonts w:ascii="Trebuchet MS" w:hAnsi="Trebuchet MS"/>
          <w:caps w:val="0"/>
          <w:color w:val="1A7466"/>
          <w:sz w:val="32"/>
          <w:szCs w:val="32"/>
          <w:lang w:val="pl-PL"/>
        </w:rPr>
        <w:t>USŁUG</w:t>
      </w:r>
      <w:r w:rsidRPr="00241EEA">
        <w:rPr>
          <w:rFonts w:ascii="Trebuchet MS" w:hAnsi="Trebuchet MS"/>
          <w:caps w:val="0"/>
          <w:color w:val="1A7466"/>
          <w:sz w:val="32"/>
          <w:szCs w:val="32"/>
          <w:lang w:val="pl-PL"/>
        </w:rPr>
        <w:t xml:space="preserve"> </w:t>
      </w:r>
    </w:p>
    <w:p w14:paraId="2A076842" w14:textId="77777777" w:rsidR="000A419A" w:rsidRDefault="000A419A" w:rsidP="000A419A">
      <w:pPr>
        <w:suppressAutoHyphens/>
        <w:spacing w:before="120" w:after="120" w:line="240" w:lineRule="auto"/>
        <w:jc w:val="center"/>
        <w:rPr>
          <w:rFonts w:ascii="Verdana" w:hAnsi="Verdana"/>
          <w:b/>
          <w:sz w:val="18"/>
          <w:szCs w:val="18"/>
        </w:rPr>
      </w:pPr>
    </w:p>
    <w:p w14:paraId="1F37D4B7" w14:textId="4484F088" w:rsidR="00D73627" w:rsidRPr="004D2A93" w:rsidRDefault="00D73627" w:rsidP="000A419A">
      <w:pPr>
        <w:suppressAutoHyphens/>
        <w:spacing w:before="120" w:after="120" w:line="240" w:lineRule="auto"/>
        <w:jc w:val="center"/>
        <w:rPr>
          <w:rFonts w:ascii="Verdana" w:hAnsi="Verdana"/>
          <w:b/>
          <w:sz w:val="18"/>
          <w:szCs w:val="18"/>
        </w:rPr>
      </w:pPr>
      <w:r w:rsidRPr="004D2A93">
        <w:rPr>
          <w:rFonts w:ascii="Verdana" w:hAnsi="Verdana"/>
          <w:b/>
          <w:sz w:val="18"/>
          <w:szCs w:val="18"/>
        </w:rPr>
        <w:t xml:space="preserve">w okresie ostatnich </w:t>
      </w:r>
      <w:r w:rsidR="007D7A91">
        <w:rPr>
          <w:rFonts w:ascii="Verdana" w:hAnsi="Verdana"/>
          <w:b/>
          <w:sz w:val="18"/>
          <w:szCs w:val="18"/>
        </w:rPr>
        <w:t>3</w:t>
      </w:r>
      <w:r w:rsidRPr="004D2A93">
        <w:rPr>
          <w:rFonts w:ascii="Verdana" w:hAnsi="Verdana"/>
          <w:b/>
          <w:sz w:val="18"/>
          <w:szCs w:val="18"/>
        </w:rPr>
        <w:t xml:space="preserve"> lat z podaniem </w:t>
      </w:r>
    </w:p>
    <w:p w14:paraId="571C589E" w14:textId="4817DD66" w:rsidR="00D73627" w:rsidRPr="00974357" w:rsidRDefault="00D73627" w:rsidP="000A419A">
      <w:pPr>
        <w:suppressAutoHyphens/>
        <w:spacing w:before="120" w:after="120" w:line="240" w:lineRule="auto"/>
        <w:jc w:val="center"/>
        <w:rPr>
          <w:rFonts w:ascii="Verdana" w:hAnsi="Verdana"/>
          <w:b/>
          <w:sz w:val="18"/>
          <w:szCs w:val="18"/>
        </w:rPr>
      </w:pPr>
      <w:r w:rsidRPr="00700ED3">
        <w:rPr>
          <w:rFonts w:ascii="Verdana" w:hAnsi="Verdana"/>
          <w:b/>
          <w:sz w:val="18"/>
          <w:szCs w:val="18"/>
        </w:rPr>
        <w:t>wartości, przedmiotu, dat wykonania i odbiorców</w:t>
      </w:r>
    </w:p>
    <w:p w14:paraId="75809437" w14:textId="77777777" w:rsidR="00D73627" w:rsidRPr="00974357" w:rsidRDefault="00D73627" w:rsidP="000A419A">
      <w:pPr>
        <w:suppressAutoHyphens/>
        <w:spacing w:before="120" w:after="120" w:line="240" w:lineRule="auto"/>
        <w:rPr>
          <w:rFonts w:ascii="Verdana" w:hAnsi="Verdana"/>
          <w:szCs w:val="20"/>
        </w:rPr>
      </w:pPr>
    </w:p>
    <w:p w14:paraId="60C2F49E" w14:textId="72591485" w:rsidR="00D73627" w:rsidRPr="00974357" w:rsidRDefault="00D73627" w:rsidP="00014D86">
      <w:pPr>
        <w:pStyle w:val="Nagwek1"/>
        <w:suppressAutoHyphens/>
        <w:spacing w:before="120" w:after="120" w:line="240" w:lineRule="auto"/>
        <w:rPr>
          <w:b w:val="0"/>
          <w:caps w:val="0"/>
          <w:sz w:val="18"/>
          <w:szCs w:val="18"/>
          <w:lang w:val="pl-PL"/>
        </w:rPr>
      </w:pPr>
      <w:r w:rsidRPr="00974357">
        <w:rPr>
          <w:b w:val="0"/>
          <w:caps w:val="0"/>
          <w:sz w:val="18"/>
          <w:szCs w:val="18"/>
          <w:lang w:val="pl-PL"/>
        </w:rPr>
        <w:t xml:space="preserve">W związku z ubieganiem się o udzielenie Zamówienia publicznego w Postępowaniu prowadzonym w trybie przetargu nieograniczonego pn. </w:t>
      </w:r>
      <w:r w:rsidR="00014D86" w:rsidRPr="00974357">
        <w:rPr>
          <w:b w:val="0"/>
          <w:caps w:val="0"/>
          <w:sz w:val="18"/>
          <w:szCs w:val="18"/>
          <w:lang w:val="pl-PL"/>
        </w:rPr>
        <w:t>Rozbudowa systemu nadrzędnego i telemetrii 2025-2026 w PGE Energia Ciepła S.A., Oddział w Gorzowie Wielkopolskim</w:t>
      </w:r>
      <w:r w:rsidRPr="00974357">
        <w:rPr>
          <w:b w:val="0"/>
          <w:caps w:val="0"/>
          <w:sz w:val="18"/>
          <w:szCs w:val="18"/>
          <w:lang w:val="pl-PL"/>
        </w:rPr>
        <w:t xml:space="preserve"> (nr referencyjny </w:t>
      </w:r>
      <w:r w:rsidR="00EC0851" w:rsidRPr="00974357">
        <w:rPr>
          <w:b w:val="0"/>
          <w:caps w:val="0"/>
          <w:sz w:val="18"/>
          <w:szCs w:val="18"/>
          <w:lang w:val="pl-PL"/>
        </w:rPr>
        <w:t>POST/PEC/PEC/UZI/00631/2025</w:t>
      </w:r>
      <w:r w:rsidRPr="00700ED3">
        <w:rPr>
          <w:b w:val="0"/>
          <w:caps w:val="0"/>
          <w:sz w:val="18"/>
          <w:szCs w:val="18"/>
          <w:lang w:val="pl-PL"/>
        </w:rPr>
        <w:t>)</w:t>
      </w:r>
      <w:r w:rsidR="008A534C" w:rsidRPr="00974357">
        <w:rPr>
          <w:b w:val="0"/>
          <w:caps w:val="0"/>
          <w:sz w:val="18"/>
          <w:szCs w:val="18"/>
          <w:lang w:val="pl-PL"/>
        </w:rPr>
        <w:t xml:space="preserve"> </w:t>
      </w:r>
      <w:r w:rsidRPr="00974357">
        <w:rPr>
          <w:b w:val="0"/>
          <w:caps w:val="0"/>
          <w:sz w:val="18"/>
          <w:szCs w:val="18"/>
          <w:lang w:val="pl-PL"/>
        </w:rPr>
        <w:t xml:space="preserve">/ W związku z oddaniem Wykonawcy, tj. </w:t>
      </w:r>
      <w:r w:rsidRPr="00700ED3">
        <w:rPr>
          <w:b w:val="0"/>
          <w:caps w:val="0"/>
          <w:sz w:val="18"/>
          <w:szCs w:val="18"/>
          <w:lang w:val="pl-PL"/>
        </w:rPr>
        <w:t>………………………………….……...</w:t>
      </w:r>
      <w:r w:rsidRPr="00974357">
        <w:rPr>
          <w:b w:val="0"/>
          <w:caps w:val="0"/>
          <w:sz w:val="18"/>
          <w:szCs w:val="18"/>
          <w:lang w:val="pl-PL"/>
        </w:rPr>
        <w:t xml:space="preserve"> z siedzibą w </w:t>
      </w:r>
      <w:r w:rsidRPr="00700ED3">
        <w:rPr>
          <w:b w:val="0"/>
          <w:caps w:val="0"/>
          <w:sz w:val="18"/>
          <w:szCs w:val="18"/>
          <w:lang w:val="pl-PL"/>
        </w:rPr>
        <w:t>……………………………………..</w:t>
      </w:r>
      <w:r w:rsidRPr="00974357">
        <w:rPr>
          <w:b w:val="0"/>
          <w:caps w:val="0"/>
          <w:sz w:val="18"/>
          <w:szCs w:val="18"/>
          <w:lang w:val="pl-PL"/>
        </w:rPr>
        <w:t xml:space="preserve">, do dyspozycji niezbędnych zasobów na potrzeby realizacji przedmiotowego Zamówienia*, OŚWIADCZAMY, że w okresie ostatnich </w:t>
      </w:r>
      <w:r w:rsidR="00EC0851" w:rsidRPr="00974357">
        <w:rPr>
          <w:b w:val="0"/>
          <w:caps w:val="0"/>
          <w:sz w:val="18"/>
          <w:szCs w:val="18"/>
          <w:lang w:val="pl-PL"/>
        </w:rPr>
        <w:t>3</w:t>
      </w:r>
      <w:r w:rsidRPr="00974357">
        <w:rPr>
          <w:b w:val="0"/>
          <w:caps w:val="0"/>
          <w:sz w:val="18"/>
          <w:szCs w:val="18"/>
          <w:lang w:val="pl-PL"/>
        </w:rPr>
        <w:t xml:space="preserve"> lat przed upływem terminu składania Ofert wykonaliśmy następujące usługi</w:t>
      </w:r>
      <w:r w:rsidR="008F4537">
        <w:rPr>
          <w:b w:val="0"/>
          <w:caps w:val="0"/>
          <w:sz w:val="18"/>
          <w:szCs w:val="18"/>
          <w:lang w:val="pl-PL"/>
        </w:rPr>
        <w:t>:</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974357" w14:paraId="1BC65B1B" w14:textId="77777777" w:rsidTr="004D2A93">
        <w:trPr>
          <w:trHeight w:val="424"/>
        </w:trPr>
        <w:tc>
          <w:tcPr>
            <w:tcW w:w="468" w:type="dxa"/>
            <w:vMerge w:val="restart"/>
            <w:shd w:val="clear" w:color="auto" w:fill="1A7466"/>
            <w:vAlign w:val="center"/>
          </w:tcPr>
          <w:p w14:paraId="322F4E4E" w14:textId="77777777" w:rsidR="00D73627" w:rsidRPr="00974357" w:rsidRDefault="00D73627" w:rsidP="00D53230">
            <w:pPr>
              <w:jc w:val="center"/>
              <w:rPr>
                <w:rFonts w:eastAsia="Calibri"/>
                <w:b/>
                <w:sz w:val="16"/>
                <w:szCs w:val="16"/>
              </w:rPr>
            </w:pPr>
            <w:r w:rsidRPr="00974357">
              <w:rPr>
                <w:rFonts w:eastAsia="Calibri"/>
                <w:b/>
                <w:sz w:val="16"/>
                <w:szCs w:val="16"/>
              </w:rPr>
              <w:t>L.p.</w:t>
            </w:r>
          </w:p>
        </w:tc>
        <w:tc>
          <w:tcPr>
            <w:tcW w:w="1400" w:type="dxa"/>
            <w:vMerge w:val="restart"/>
            <w:shd w:val="clear" w:color="auto" w:fill="1A7466"/>
            <w:vAlign w:val="center"/>
          </w:tcPr>
          <w:p w14:paraId="5BDBD84E" w14:textId="77777777" w:rsidR="00D73627" w:rsidRPr="00974357" w:rsidRDefault="00D73627" w:rsidP="00D53230">
            <w:pPr>
              <w:jc w:val="center"/>
              <w:rPr>
                <w:rFonts w:eastAsia="Calibri"/>
                <w:b/>
                <w:sz w:val="16"/>
                <w:szCs w:val="16"/>
              </w:rPr>
            </w:pPr>
            <w:r w:rsidRPr="00974357">
              <w:rPr>
                <w:rFonts w:eastAsia="Calibri"/>
                <w:b/>
                <w:sz w:val="16"/>
                <w:szCs w:val="16"/>
              </w:rPr>
              <w:t>Przedmiot zamówienia</w:t>
            </w:r>
          </w:p>
        </w:tc>
        <w:tc>
          <w:tcPr>
            <w:tcW w:w="2527" w:type="dxa"/>
            <w:vMerge w:val="restart"/>
            <w:shd w:val="clear" w:color="auto" w:fill="1A7466"/>
            <w:vAlign w:val="center"/>
          </w:tcPr>
          <w:p w14:paraId="1C061D9A" w14:textId="1B4A83F0" w:rsidR="00D73627" w:rsidRPr="00974357" w:rsidRDefault="00D73627" w:rsidP="00D53230">
            <w:pPr>
              <w:jc w:val="center"/>
              <w:rPr>
                <w:rFonts w:eastAsia="Calibri"/>
                <w:b/>
                <w:sz w:val="16"/>
                <w:szCs w:val="16"/>
              </w:rPr>
            </w:pPr>
            <w:r w:rsidRPr="00974357">
              <w:rPr>
                <w:rFonts w:eastAsia="Calibri"/>
                <w:b/>
                <w:sz w:val="16"/>
                <w:szCs w:val="16"/>
              </w:rPr>
              <w:t xml:space="preserve">Wartość zrealizowanych </w:t>
            </w:r>
            <w:r w:rsidRPr="00700ED3">
              <w:rPr>
                <w:rFonts w:eastAsia="Calibri"/>
                <w:b/>
                <w:sz w:val="16"/>
                <w:szCs w:val="16"/>
              </w:rPr>
              <w:t>usług</w:t>
            </w:r>
          </w:p>
        </w:tc>
        <w:tc>
          <w:tcPr>
            <w:tcW w:w="2817" w:type="dxa"/>
            <w:gridSpan w:val="2"/>
            <w:shd w:val="clear" w:color="auto" w:fill="1A7466"/>
            <w:vAlign w:val="center"/>
          </w:tcPr>
          <w:p w14:paraId="31AA5AB0" w14:textId="315D2F29" w:rsidR="00D73627" w:rsidRPr="00974357" w:rsidRDefault="00D73627" w:rsidP="00D53230">
            <w:pPr>
              <w:jc w:val="center"/>
              <w:rPr>
                <w:rFonts w:eastAsia="Calibri"/>
                <w:b/>
                <w:sz w:val="16"/>
                <w:szCs w:val="16"/>
              </w:rPr>
            </w:pPr>
            <w:r w:rsidRPr="00974357">
              <w:rPr>
                <w:rFonts w:eastAsia="Calibri"/>
                <w:b/>
                <w:sz w:val="16"/>
                <w:szCs w:val="16"/>
              </w:rPr>
              <w:t xml:space="preserve">Termin realizacji </w:t>
            </w:r>
            <w:r w:rsidRPr="00700ED3">
              <w:rPr>
                <w:rFonts w:eastAsia="Calibri"/>
                <w:b/>
                <w:sz w:val="16"/>
                <w:szCs w:val="16"/>
              </w:rPr>
              <w:t>usługi</w:t>
            </w:r>
          </w:p>
        </w:tc>
        <w:tc>
          <w:tcPr>
            <w:tcW w:w="1400" w:type="dxa"/>
            <w:vMerge w:val="restart"/>
            <w:shd w:val="clear" w:color="auto" w:fill="1A7466"/>
            <w:vAlign w:val="center"/>
          </w:tcPr>
          <w:p w14:paraId="505A5E89" w14:textId="12A9D420" w:rsidR="00D73627" w:rsidRDefault="00974357" w:rsidP="00D53230">
            <w:pPr>
              <w:jc w:val="center"/>
              <w:rPr>
                <w:rFonts w:eastAsia="Calibri"/>
                <w:b/>
                <w:sz w:val="16"/>
                <w:szCs w:val="16"/>
              </w:rPr>
            </w:pPr>
            <w:r>
              <w:rPr>
                <w:rFonts w:eastAsia="Calibri"/>
                <w:b/>
                <w:sz w:val="16"/>
                <w:szCs w:val="16"/>
              </w:rPr>
              <w:t xml:space="preserve">Usługa dotyczyła </w:t>
            </w:r>
            <w:r w:rsidRPr="00974357">
              <w:rPr>
                <w:rFonts w:eastAsia="Calibri"/>
                <w:b/>
                <w:sz w:val="16"/>
                <w:szCs w:val="16"/>
              </w:rPr>
              <w:t>wdrożeni</w:t>
            </w:r>
            <w:r>
              <w:rPr>
                <w:rFonts w:eastAsia="Calibri"/>
                <w:b/>
                <w:sz w:val="16"/>
                <w:szCs w:val="16"/>
              </w:rPr>
              <w:t>a</w:t>
            </w:r>
            <w:r w:rsidRPr="00974357">
              <w:rPr>
                <w:rFonts w:eastAsia="Calibri"/>
                <w:b/>
                <w:sz w:val="16"/>
                <w:szCs w:val="16"/>
              </w:rPr>
              <w:t xml:space="preserve"> bądź migracji systemu typu SCADA dla przedsiębiorstwa z branży energetyki cieplnej.</w:t>
            </w:r>
          </w:p>
          <w:p w14:paraId="323018B1" w14:textId="07B08939" w:rsidR="00974357" w:rsidRPr="00974357" w:rsidRDefault="00974357" w:rsidP="00D53230">
            <w:pPr>
              <w:jc w:val="center"/>
              <w:rPr>
                <w:rFonts w:eastAsia="Calibri"/>
                <w:b/>
                <w:sz w:val="16"/>
                <w:szCs w:val="16"/>
              </w:rPr>
            </w:pPr>
            <w:r w:rsidRPr="00700ED3">
              <w:rPr>
                <w:rFonts w:eastAsia="Calibri"/>
                <w:b/>
                <w:sz w:val="16"/>
                <w:szCs w:val="16"/>
                <w:highlight w:val="yellow"/>
              </w:rPr>
              <w:t>TAK/NIE</w:t>
            </w:r>
            <w:r>
              <w:rPr>
                <w:rFonts w:eastAsia="Calibri"/>
                <w:b/>
                <w:sz w:val="16"/>
                <w:szCs w:val="16"/>
              </w:rPr>
              <w:t xml:space="preserve"> </w:t>
            </w:r>
          </w:p>
        </w:tc>
        <w:tc>
          <w:tcPr>
            <w:tcW w:w="1311" w:type="dxa"/>
            <w:vMerge w:val="restart"/>
            <w:shd w:val="clear" w:color="auto" w:fill="1A7466"/>
            <w:vAlign w:val="center"/>
          </w:tcPr>
          <w:p w14:paraId="7A3019A3" w14:textId="77777777" w:rsidR="00D73627" w:rsidRPr="00974357" w:rsidRDefault="00D73627" w:rsidP="00D53230">
            <w:pPr>
              <w:jc w:val="center"/>
              <w:rPr>
                <w:rFonts w:eastAsia="Calibri"/>
                <w:b/>
                <w:sz w:val="16"/>
                <w:szCs w:val="16"/>
              </w:rPr>
            </w:pPr>
            <w:r w:rsidRPr="00974357">
              <w:rPr>
                <w:rFonts w:eastAsia="Calibri"/>
                <w:b/>
                <w:sz w:val="16"/>
                <w:szCs w:val="16"/>
              </w:rPr>
              <w:t>Nazwa Odbiorcy</w:t>
            </w:r>
          </w:p>
          <w:p w14:paraId="22546C2A" w14:textId="77777777" w:rsidR="00D73627" w:rsidRPr="00974357" w:rsidRDefault="00D73627" w:rsidP="00D53230">
            <w:pPr>
              <w:jc w:val="center"/>
              <w:rPr>
                <w:rFonts w:eastAsia="Calibri"/>
                <w:b/>
                <w:sz w:val="16"/>
                <w:szCs w:val="16"/>
              </w:rPr>
            </w:pPr>
            <w:r w:rsidRPr="00974357">
              <w:rPr>
                <w:rFonts w:eastAsia="Calibri"/>
                <w:b/>
                <w:sz w:val="16"/>
                <w:szCs w:val="16"/>
              </w:rPr>
              <w:t>(wraz z adresem i nr telefonu)</w:t>
            </w:r>
          </w:p>
        </w:tc>
      </w:tr>
      <w:tr w:rsidR="00D73627" w:rsidRPr="00352E5F" w14:paraId="510EF9B0" w14:textId="77777777" w:rsidTr="00700ED3">
        <w:trPr>
          <w:trHeight w:val="2047"/>
        </w:trPr>
        <w:tc>
          <w:tcPr>
            <w:tcW w:w="468" w:type="dxa"/>
            <w:vMerge/>
            <w:shd w:val="clear" w:color="auto" w:fill="DEEAF6" w:themeFill="accent1" w:themeFillTint="33"/>
            <w:vAlign w:val="center"/>
          </w:tcPr>
          <w:p w14:paraId="23A1D81A" w14:textId="77777777" w:rsidR="00D73627" w:rsidRPr="00974357" w:rsidRDefault="00D73627" w:rsidP="00D53230">
            <w:pPr>
              <w:jc w:val="center"/>
              <w:rPr>
                <w:rFonts w:eastAsia="Calibri"/>
                <w:b/>
              </w:rPr>
            </w:pPr>
          </w:p>
        </w:tc>
        <w:tc>
          <w:tcPr>
            <w:tcW w:w="1400" w:type="dxa"/>
            <w:vMerge/>
            <w:shd w:val="clear" w:color="auto" w:fill="DEEAF6" w:themeFill="accent1" w:themeFillTint="33"/>
            <w:vAlign w:val="center"/>
          </w:tcPr>
          <w:p w14:paraId="12EC2741" w14:textId="77777777" w:rsidR="00D73627" w:rsidRPr="00974357" w:rsidRDefault="00D73627" w:rsidP="00D53230">
            <w:pPr>
              <w:jc w:val="center"/>
              <w:rPr>
                <w:rFonts w:eastAsia="Calibri"/>
                <w:b/>
              </w:rPr>
            </w:pPr>
          </w:p>
        </w:tc>
        <w:tc>
          <w:tcPr>
            <w:tcW w:w="2527" w:type="dxa"/>
            <w:vMerge/>
            <w:shd w:val="clear" w:color="auto" w:fill="DEEAF6" w:themeFill="accent1" w:themeFillTint="33"/>
            <w:vAlign w:val="center"/>
          </w:tcPr>
          <w:p w14:paraId="08AA98DF" w14:textId="77777777" w:rsidR="00D73627" w:rsidRPr="00974357" w:rsidRDefault="00D73627" w:rsidP="00D53230">
            <w:pPr>
              <w:jc w:val="center"/>
              <w:rPr>
                <w:rFonts w:eastAsia="Calibri"/>
                <w:b/>
              </w:rPr>
            </w:pPr>
          </w:p>
        </w:tc>
        <w:tc>
          <w:tcPr>
            <w:tcW w:w="1379" w:type="dxa"/>
            <w:shd w:val="clear" w:color="auto" w:fill="1A7466"/>
            <w:vAlign w:val="center"/>
          </w:tcPr>
          <w:p w14:paraId="13B75597" w14:textId="77777777" w:rsidR="00D73627" w:rsidRPr="00974357" w:rsidRDefault="00D73627" w:rsidP="00D53230">
            <w:pPr>
              <w:jc w:val="center"/>
              <w:rPr>
                <w:rFonts w:eastAsia="Calibri"/>
                <w:b/>
                <w:sz w:val="18"/>
                <w:szCs w:val="18"/>
              </w:rPr>
            </w:pPr>
            <w:r w:rsidRPr="00974357">
              <w:rPr>
                <w:rFonts w:eastAsia="Calibri"/>
                <w:b/>
                <w:sz w:val="18"/>
                <w:szCs w:val="18"/>
              </w:rPr>
              <w:t>Data rozpoczęcia</w:t>
            </w:r>
          </w:p>
        </w:tc>
        <w:tc>
          <w:tcPr>
            <w:tcW w:w="1438" w:type="dxa"/>
            <w:shd w:val="clear" w:color="auto" w:fill="1A7466"/>
            <w:vAlign w:val="center"/>
          </w:tcPr>
          <w:p w14:paraId="7B5B4CA1" w14:textId="77777777" w:rsidR="00D73627" w:rsidRPr="00974357" w:rsidRDefault="00D73627" w:rsidP="00D53230">
            <w:pPr>
              <w:jc w:val="center"/>
              <w:rPr>
                <w:rFonts w:eastAsia="Calibri"/>
                <w:b/>
                <w:sz w:val="18"/>
                <w:szCs w:val="18"/>
              </w:rPr>
            </w:pPr>
            <w:r w:rsidRPr="00974357">
              <w:rPr>
                <w:rFonts w:eastAsia="Calibri"/>
                <w:b/>
                <w:sz w:val="18"/>
                <w:szCs w:val="18"/>
              </w:rPr>
              <w:t>Data</w:t>
            </w:r>
          </w:p>
          <w:p w14:paraId="7897C754" w14:textId="77777777" w:rsidR="00D73627" w:rsidRPr="004D2A93" w:rsidRDefault="00D73627" w:rsidP="00D53230">
            <w:pPr>
              <w:jc w:val="center"/>
              <w:rPr>
                <w:rFonts w:eastAsia="Calibri"/>
                <w:b/>
                <w:sz w:val="18"/>
                <w:szCs w:val="18"/>
              </w:rPr>
            </w:pPr>
            <w:r w:rsidRPr="00974357">
              <w:rPr>
                <w:rFonts w:eastAsia="Calibri"/>
                <w:b/>
                <w:sz w:val="18"/>
                <w:szCs w:val="18"/>
              </w:rPr>
              <w:t>zakończenia</w:t>
            </w:r>
          </w:p>
        </w:tc>
        <w:tc>
          <w:tcPr>
            <w:tcW w:w="1400" w:type="dxa"/>
            <w:vMerge/>
            <w:shd w:val="clear" w:color="auto" w:fill="DEEAF6" w:themeFill="accent1" w:themeFillTint="33"/>
          </w:tcPr>
          <w:p w14:paraId="71C6D1AE" w14:textId="77777777" w:rsidR="00D73627" w:rsidRPr="00574E76" w:rsidRDefault="00D73627" w:rsidP="00D53230">
            <w:pPr>
              <w:jc w:val="center"/>
              <w:rPr>
                <w:rFonts w:eastAsia="Calibri"/>
                <w:b/>
              </w:rPr>
            </w:pPr>
          </w:p>
        </w:tc>
        <w:tc>
          <w:tcPr>
            <w:tcW w:w="1311" w:type="dxa"/>
            <w:vMerge/>
            <w:shd w:val="clear" w:color="auto" w:fill="DEEAF6" w:themeFill="accent1" w:themeFillTint="33"/>
            <w:vAlign w:val="center"/>
          </w:tcPr>
          <w:p w14:paraId="7366FD43" w14:textId="77777777" w:rsidR="00D73627" w:rsidRPr="00574E76" w:rsidRDefault="00D73627" w:rsidP="00D53230">
            <w:pPr>
              <w:jc w:val="center"/>
              <w:rPr>
                <w:rFonts w:eastAsia="Calibri"/>
                <w:b/>
              </w:rPr>
            </w:pPr>
          </w:p>
        </w:tc>
      </w:tr>
      <w:tr w:rsidR="00D73627" w:rsidRPr="00352E5F" w14:paraId="1F137F31" w14:textId="77777777" w:rsidTr="004D2A93">
        <w:trPr>
          <w:trHeight w:val="424"/>
        </w:trPr>
        <w:tc>
          <w:tcPr>
            <w:tcW w:w="468" w:type="dxa"/>
            <w:shd w:val="clear" w:color="auto" w:fill="auto"/>
            <w:vAlign w:val="center"/>
          </w:tcPr>
          <w:p w14:paraId="468DA2A3" w14:textId="77777777" w:rsidR="00D73627" w:rsidRPr="00574E76" w:rsidRDefault="00D73627" w:rsidP="00D53230">
            <w:pPr>
              <w:jc w:val="center"/>
              <w:rPr>
                <w:rFonts w:eastAsia="Calibri"/>
                <w:highlight w:val="cyan"/>
              </w:rPr>
            </w:pPr>
          </w:p>
        </w:tc>
        <w:tc>
          <w:tcPr>
            <w:tcW w:w="1400" w:type="dxa"/>
            <w:shd w:val="clear" w:color="auto" w:fill="auto"/>
            <w:vAlign w:val="center"/>
          </w:tcPr>
          <w:p w14:paraId="42A52EEA" w14:textId="77777777" w:rsidR="00D73627" w:rsidRPr="00574E76" w:rsidRDefault="00D73627" w:rsidP="00D53230">
            <w:pPr>
              <w:jc w:val="center"/>
              <w:rPr>
                <w:rFonts w:eastAsia="Calibri"/>
                <w:highlight w:val="cyan"/>
              </w:rPr>
            </w:pPr>
          </w:p>
        </w:tc>
        <w:tc>
          <w:tcPr>
            <w:tcW w:w="2527" w:type="dxa"/>
            <w:shd w:val="clear" w:color="auto" w:fill="auto"/>
            <w:vAlign w:val="center"/>
          </w:tcPr>
          <w:p w14:paraId="5605AFD5" w14:textId="77777777" w:rsidR="00D73627" w:rsidRPr="00574E76" w:rsidRDefault="00D73627" w:rsidP="00D53230">
            <w:pPr>
              <w:jc w:val="center"/>
              <w:rPr>
                <w:rFonts w:eastAsia="Calibri"/>
                <w:highlight w:val="cyan"/>
              </w:rPr>
            </w:pPr>
          </w:p>
        </w:tc>
        <w:tc>
          <w:tcPr>
            <w:tcW w:w="1379" w:type="dxa"/>
            <w:shd w:val="clear" w:color="auto" w:fill="auto"/>
            <w:vAlign w:val="center"/>
          </w:tcPr>
          <w:p w14:paraId="33375CA4" w14:textId="77777777" w:rsidR="00D73627" w:rsidRPr="00574E76" w:rsidRDefault="00D73627" w:rsidP="00D53230">
            <w:pPr>
              <w:jc w:val="center"/>
              <w:rPr>
                <w:rFonts w:eastAsia="Calibri"/>
                <w:highlight w:val="cyan"/>
              </w:rPr>
            </w:pPr>
          </w:p>
        </w:tc>
        <w:tc>
          <w:tcPr>
            <w:tcW w:w="1438" w:type="dxa"/>
            <w:shd w:val="clear" w:color="auto" w:fill="auto"/>
            <w:vAlign w:val="center"/>
          </w:tcPr>
          <w:p w14:paraId="6DE9C662" w14:textId="77777777" w:rsidR="00D73627" w:rsidRPr="00574E76" w:rsidRDefault="00D73627" w:rsidP="00D53230">
            <w:pPr>
              <w:jc w:val="center"/>
              <w:rPr>
                <w:rFonts w:eastAsia="Calibri"/>
                <w:highlight w:val="cyan"/>
              </w:rPr>
            </w:pPr>
          </w:p>
        </w:tc>
        <w:tc>
          <w:tcPr>
            <w:tcW w:w="1400" w:type="dxa"/>
          </w:tcPr>
          <w:p w14:paraId="3C6C9064" w14:textId="77777777" w:rsidR="00D73627" w:rsidRPr="00574E76" w:rsidRDefault="00D73627" w:rsidP="00D53230">
            <w:pPr>
              <w:jc w:val="center"/>
              <w:rPr>
                <w:rFonts w:eastAsia="Calibri"/>
                <w:highlight w:val="cyan"/>
              </w:rPr>
            </w:pPr>
          </w:p>
        </w:tc>
        <w:tc>
          <w:tcPr>
            <w:tcW w:w="1311" w:type="dxa"/>
            <w:shd w:val="clear" w:color="auto" w:fill="auto"/>
            <w:vAlign w:val="center"/>
          </w:tcPr>
          <w:p w14:paraId="2BEC30A9" w14:textId="77777777" w:rsidR="00D73627" w:rsidRPr="00574E76" w:rsidRDefault="00D73627" w:rsidP="00D53230">
            <w:pPr>
              <w:jc w:val="center"/>
              <w:rPr>
                <w:rFonts w:eastAsia="Calibri"/>
                <w:highlight w:val="cyan"/>
              </w:rPr>
            </w:pPr>
          </w:p>
        </w:tc>
      </w:tr>
      <w:tr w:rsidR="00D73627" w:rsidRPr="00352E5F" w14:paraId="0F752609" w14:textId="77777777" w:rsidTr="004D2A93">
        <w:trPr>
          <w:trHeight w:val="424"/>
        </w:trPr>
        <w:tc>
          <w:tcPr>
            <w:tcW w:w="468" w:type="dxa"/>
            <w:shd w:val="clear" w:color="auto" w:fill="auto"/>
            <w:vAlign w:val="center"/>
          </w:tcPr>
          <w:p w14:paraId="4A032C54" w14:textId="77777777" w:rsidR="00D73627" w:rsidRPr="00574E76" w:rsidRDefault="00D73627" w:rsidP="00D53230">
            <w:pPr>
              <w:jc w:val="center"/>
              <w:rPr>
                <w:rFonts w:eastAsia="Calibri"/>
                <w:highlight w:val="cyan"/>
              </w:rPr>
            </w:pPr>
          </w:p>
        </w:tc>
        <w:tc>
          <w:tcPr>
            <w:tcW w:w="1400" w:type="dxa"/>
            <w:shd w:val="clear" w:color="auto" w:fill="auto"/>
            <w:vAlign w:val="center"/>
          </w:tcPr>
          <w:p w14:paraId="76C86ED3" w14:textId="77777777" w:rsidR="00D73627" w:rsidRPr="00574E76" w:rsidRDefault="00D73627" w:rsidP="00D53230">
            <w:pPr>
              <w:jc w:val="center"/>
              <w:rPr>
                <w:rFonts w:eastAsia="Calibri"/>
                <w:highlight w:val="cyan"/>
              </w:rPr>
            </w:pPr>
          </w:p>
        </w:tc>
        <w:tc>
          <w:tcPr>
            <w:tcW w:w="2527" w:type="dxa"/>
            <w:shd w:val="clear" w:color="auto" w:fill="auto"/>
            <w:vAlign w:val="center"/>
          </w:tcPr>
          <w:p w14:paraId="02508C77" w14:textId="77777777" w:rsidR="00D73627" w:rsidRPr="00574E76" w:rsidRDefault="00D73627" w:rsidP="00D53230">
            <w:pPr>
              <w:jc w:val="center"/>
              <w:rPr>
                <w:rFonts w:eastAsia="Calibri"/>
                <w:highlight w:val="cyan"/>
              </w:rPr>
            </w:pPr>
          </w:p>
        </w:tc>
        <w:tc>
          <w:tcPr>
            <w:tcW w:w="1379" w:type="dxa"/>
            <w:shd w:val="clear" w:color="auto" w:fill="auto"/>
            <w:vAlign w:val="center"/>
          </w:tcPr>
          <w:p w14:paraId="672975CA" w14:textId="77777777" w:rsidR="00D73627" w:rsidRPr="00574E76" w:rsidRDefault="00D73627" w:rsidP="00D53230">
            <w:pPr>
              <w:jc w:val="center"/>
              <w:rPr>
                <w:rFonts w:eastAsia="Calibri"/>
                <w:highlight w:val="cyan"/>
              </w:rPr>
            </w:pPr>
          </w:p>
        </w:tc>
        <w:tc>
          <w:tcPr>
            <w:tcW w:w="1438" w:type="dxa"/>
            <w:shd w:val="clear" w:color="auto" w:fill="auto"/>
            <w:vAlign w:val="center"/>
          </w:tcPr>
          <w:p w14:paraId="3C98A7F1" w14:textId="77777777" w:rsidR="00D73627" w:rsidRPr="00574E76" w:rsidRDefault="00D73627" w:rsidP="00D53230">
            <w:pPr>
              <w:jc w:val="center"/>
              <w:rPr>
                <w:rFonts w:eastAsia="Calibri"/>
                <w:highlight w:val="cyan"/>
              </w:rPr>
            </w:pPr>
          </w:p>
        </w:tc>
        <w:tc>
          <w:tcPr>
            <w:tcW w:w="1400" w:type="dxa"/>
          </w:tcPr>
          <w:p w14:paraId="476FA610" w14:textId="77777777" w:rsidR="00D73627" w:rsidRPr="00574E76" w:rsidRDefault="00D73627" w:rsidP="00D53230">
            <w:pPr>
              <w:jc w:val="center"/>
              <w:rPr>
                <w:rFonts w:eastAsia="Calibri"/>
                <w:highlight w:val="cyan"/>
              </w:rPr>
            </w:pPr>
          </w:p>
        </w:tc>
        <w:tc>
          <w:tcPr>
            <w:tcW w:w="1311" w:type="dxa"/>
            <w:shd w:val="clear" w:color="auto" w:fill="auto"/>
            <w:vAlign w:val="center"/>
          </w:tcPr>
          <w:p w14:paraId="214281AA" w14:textId="77777777" w:rsidR="00D73627" w:rsidRPr="00574E76" w:rsidRDefault="00D73627" w:rsidP="00D53230">
            <w:pPr>
              <w:jc w:val="center"/>
              <w:rPr>
                <w:rFonts w:eastAsia="Calibri"/>
                <w:highlight w:val="cyan"/>
              </w:rPr>
            </w:pPr>
          </w:p>
        </w:tc>
      </w:tr>
    </w:tbl>
    <w:p w14:paraId="1C40E17E" w14:textId="77777777" w:rsidR="00D73627" w:rsidRPr="004D2A93" w:rsidRDefault="00D73627" w:rsidP="00D73627">
      <w:pPr>
        <w:pStyle w:val="Nagwek1"/>
        <w:keepNext w:val="0"/>
        <w:keepLines w:val="0"/>
        <w:suppressAutoHyphens/>
        <w:spacing w:before="120" w:after="120" w:line="240" w:lineRule="auto"/>
        <w:ind w:right="-284"/>
        <w:rPr>
          <w:b w:val="0"/>
          <w:i/>
          <w:caps w:val="0"/>
          <w:sz w:val="18"/>
          <w:szCs w:val="18"/>
          <w:lang w:val="pl-PL"/>
        </w:rPr>
      </w:pPr>
      <w:r w:rsidRPr="004D2A93">
        <w:rPr>
          <w:b w:val="0"/>
          <w:i/>
          <w:caps w:val="0"/>
          <w:sz w:val="18"/>
          <w:szCs w:val="18"/>
          <w:lang w:val="pl-PL"/>
        </w:rPr>
        <w:t>UWAGA: Należy dostosować ilość wierszy do ilości wykazywanych zadań.</w:t>
      </w:r>
    </w:p>
    <w:p w14:paraId="0017576C" w14:textId="77777777"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Do niniejszego wykazu dołączam dowody potwierdzające, że ww. Zamówienia zostały wykonane lub są wykonywane należycie, przy czym:</w:t>
      </w:r>
    </w:p>
    <w:p w14:paraId="3B4EBB94" w14:textId="1C72736C" w:rsidR="00B81804" w:rsidRPr="00742EA5" w:rsidRDefault="00742EA5" w:rsidP="00742EA5">
      <w:pPr>
        <w:rPr>
          <w:lang w:eastAsia="pl-PL"/>
        </w:rPr>
      </w:pPr>
      <w:r>
        <w:rPr>
          <w:lang w:eastAsia="pl-PL"/>
        </w:rPr>
        <w:t xml:space="preserve"> - </w:t>
      </w:r>
      <w:r w:rsidR="000E2413" w:rsidRPr="000E2413">
        <w:rPr>
          <w:lang w:eastAsia="pl-PL"/>
        </w:rPr>
        <w:t xml:space="preserve">dowodami, mogą być referencje bądź inne dokumenty sporządzone przez podmiot, na rzecz którego zostały wykonane, a jeżeli Wykonawca z przyczyn niezależnych od niego nie jest w stanie uzyskać tych dokumentów - oświadczenie wykonawcy; </w:t>
      </w:r>
    </w:p>
    <w:p w14:paraId="3D35827F" w14:textId="77777777" w:rsidR="00D73627" w:rsidRPr="00574E76" w:rsidRDefault="00D73627" w:rsidP="00D73627">
      <w:pPr>
        <w:pStyle w:val="Nagwek1"/>
        <w:keepNext w:val="0"/>
        <w:keepLines w:val="0"/>
        <w:suppressAutoHyphens/>
        <w:spacing w:before="120" w:after="120" w:line="240" w:lineRule="auto"/>
        <w:ind w:left="426" w:right="-284"/>
        <w:rPr>
          <w:i/>
          <w:caps w:val="0"/>
          <w:lang w:val="pl-PL"/>
        </w:rPr>
      </w:pPr>
    </w:p>
    <w:p w14:paraId="48DC21F8"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dokument należy podpisać kwalifikowanym podpisem elektronicznym</w:t>
      </w:r>
    </w:p>
    <w:p w14:paraId="40100D25"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 xml:space="preserve">przez osobę lub osoby umocowane </w:t>
      </w:r>
    </w:p>
    <w:p w14:paraId="42D52D6B"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 złożenia podpisu w imieniu Wykonawcy</w:t>
      </w:r>
    </w:p>
    <w:p w14:paraId="29CC0952" w14:textId="77777777" w:rsidR="00D73627" w:rsidRPr="004D2A93" w:rsidRDefault="00D73627" w:rsidP="000A419A">
      <w:pPr>
        <w:pStyle w:val="Nagwek1"/>
        <w:keepNext w:val="0"/>
        <w:keepLines w:val="0"/>
        <w:suppressAutoHyphens/>
        <w:spacing w:before="120" w:after="120" w:line="240" w:lineRule="auto"/>
        <w:ind w:right="-284"/>
        <w:jc w:val="left"/>
        <w:rPr>
          <w:i/>
          <w:sz w:val="14"/>
          <w:szCs w:val="14"/>
          <w:lang w:val="pl-PL"/>
        </w:rPr>
      </w:pPr>
      <w:r w:rsidRPr="004D2A93">
        <w:rPr>
          <w:b w:val="0"/>
          <w:i/>
          <w:caps w:val="0"/>
          <w:sz w:val="14"/>
          <w:szCs w:val="14"/>
          <w:lang w:val="pl-PL"/>
        </w:rPr>
        <w:t>*niepotrzebne skreślić</w:t>
      </w:r>
      <w:r w:rsidRPr="004D2A93">
        <w:rPr>
          <w:i/>
          <w:sz w:val="14"/>
          <w:szCs w:val="14"/>
          <w:lang w:val="pl-PL"/>
        </w:rPr>
        <w:t xml:space="preserve"> </w:t>
      </w:r>
    </w:p>
    <w:p w14:paraId="6981C0E9" w14:textId="77777777" w:rsidR="000A419A" w:rsidRDefault="000A419A" w:rsidP="004D2A93">
      <w:pPr>
        <w:spacing w:after="0" w:line="288" w:lineRule="auto"/>
        <w:jc w:val="right"/>
        <w:rPr>
          <w:color w:val="000000" w:themeColor="text1"/>
        </w:rPr>
      </w:pPr>
    </w:p>
    <w:p w14:paraId="2CB2E302" w14:textId="77777777" w:rsidR="00ED2700" w:rsidRDefault="00ED270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395C0D" w14:textId="5B823187" w:rsidR="00926395" w:rsidRPr="004D2A93" w:rsidRDefault="0092639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11 DO SWZ – FORMULARZ CENOWY – OSOBNY DOKUMENT</w:t>
      </w:r>
    </w:p>
    <w:p w14:paraId="2DEA6BE0" w14:textId="4873438D" w:rsidR="00926395" w:rsidRPr="007D7A91" w:rsidRDefault="00926395" w:rsidP="007D7A91">
      <w:pPr>
        <w:pStyle w:val="Nagwek1"/>
        <w:keepNext w:val="0"/>
        <w:keepLines w:val="0"/>
        <w:suppressAutoHyphens/>
        <w:spacing w:before="240" w:after="120" w:line="240" w:lineRule="auto"/>
        <w:jc w:val="center"/>
        <w:rPr>
          <w:rFonts w:eastAsia="Calibri"/>
          <w:b w:val="0"/>
          <w:lang w:val="pl-PL"/>
        </w:rPr>
      </w:pPr>
    </w:p>
    <w:p w14:paraId="15393610" w14:textId="77777777" w:rsidR="00926395" w:rsidRPr="00700ED3" w:rsidRDefault="00926395" w:rsidP="00926395">
      <w:pPr>
        <w:rPr>
          <w:rFonts w:ascii="Verdana" w:hAnsi="Verdana"/>
          <w:b/>
          <w:sz w:val="18"/>
          <w:szCs w:val="18"/>
          <w:u w:val="single"/>
        </w:rPr>
      </w:pPr>
    </w:p>
    <w:p w14:paraId="4EDBB471" w14:textId="77777777" w:rsidR="00926395" w:rsidRPr="00700ED3" w:rsidRDefault="00926395" w:rsidP="00130870">
      <w:pPr>
        <w:pStyle w:val="Nagwek1"/>
        <w:keepNext w:val="0"/>
        <w:keepLines w:val="0"/>
        <w:suppressAutoHyphens/>
        <w:spacing w:before="0" w:after="0" w:line="240" w:lineRule="auto"/>
        <w:jc w:val="right"/>
        <w:rPr>
          <w:i/>
          <w:caps w:val="0"/>
          <w:sz w:val="14"/>
          <w:szCs w:val="14"/>
          <w:u w:val="single"/>
          <w:lang w:val="pl-PL"/>
        </w:rPr>
      </w:pPr>
      <w:r w:rsidRPr="00700ED3">
        <w:rPr>
          <w:i/>
          <w:caps w:val="0"/>
          <w:sz w:val="14"/>
          <w:szCs w:val="14"/>
          <w:u w:val="single"/>
          <w:lang w:val="pl-PL"/>
        </w:rPr>
        <w:t xml:space="preserve">dokument należy podpisać kwalifikowanym podpisem elektronicznym </w:t>
      </w:r>
    </w:p>
    <w:p w14:paraId="06E1986B" w14:textId="0CCB24A9" w:rsidR="000C7592" w:rsidRPr="00700ED3" w:rsidRDefault="00926395" w:rsidP="00130870">
      <w:pPr>
        <w:pStyle w:val="Nagwek1"/>
        <w:keepNext w:val="0"/>
        <w:keepLines w:val="0"/>
        <w:suppressAutoHyphens/>
        <w:spacing w:before="0" w:after="0" w:line="240" w:lineRule="auto"/>
        <w:jc w:val="right"/>
        <w:rPr>
          <w:i/>
          <w:sz w:val="14"/>
          <w:szCs w:val="14"/>
          <w:u w:val="single"/>
          <w:lang w:val="pl-PL"/>
        </w:rPr>
      </w:pPr>
      <w:r w:rsidRPr="00700ED3">
        <w:rPr>
          <w:i/>
          <w:caps w:val="0"/>
          <w:sz w:val="14"/>
          <w:szCs w:val="14"/>
          <w:u w:val="single"/>
          <w:lang w:val="pl-PL"/>
        </w:rPr>
        <w:t>przez osobę lub osoby umocowane do złożenia podpisu w imieniu Wykonawcy</w:t>
      </w:r>
    </w:p>
    <w:p w14:paraId="68F03C54" w14:textId="77777777" w:rsidR="00130870" w:rsidRPr="00700ED3" w:rsidRDefault="00130870" w:rsidP="004D2A93">
      <w:pPr>
        <w:spacing w:after="0" w:line="288" w:lineRule="auto"/>
        <w:jc w:val="right"/>
        <w:rPr>
          <w:b/>
          <w:color w:val="000000" w:themeColor="text1"/>
          <w:u w:val="single"/>
        </w:rPr>
      </w:pPr>
    </w:p>
    <w:p w14:paraId="537ED8DD" w14:textId="77777777" w:rsidR="00130870" w:rsidRDefault="0013087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32F64790" w14:textId="43B6B65D" w:rsidR="000C7592" w:rsidRPr="004D2A93" w:rsidRDefault="000C759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12 DO SWZ – ZOBOWIĄZANIE DO ZACHOWANIA POUFNOŚCI</w:t>
      </w:r>
    </w:p>
    <w:p w14:paraId="2D243FD3" w14:textId="77777777" w:rsidR="000C7592" w:rsidRDefault="000C7592" w:rsidP="000C7592">
      <w:pPr>
        <w:rPr>
          <w:rFonts w:ascii="Arial" w:hAnsi="Arial" w:cs="Arial"/>
          <w:b/>
          <w:sz w:val="20"/>
        </w:rPr>
      </w:pPr>
    </w:p>
    <w:p w14:paraId="62B14A55" w14:textId="77777777" w:rsidR="000C7592" w:rsidRPr="004D2A93" w:rsidRDefault="000C7592" w:rsidP="000C7592">
      <w:pPr>
        <w:rPr>
          <w:rFonts w:ascii="Verdana" w:hAnsi="Verdana" w:cs="Arial"/>
          <w:b/>
          <w:sz w:val="18"/>
          <w:szCs w:val="18"/>
        </w:rPr>
      </w:pPr>
      <w:r w:rsidRPr="004D2A93">
        <w:rPr>
          <w:rFonts w:ascii="Verdana" w:hAnsi="Verdana" w:cs="Arial"/>
          <w:b/>
          <w:sz w:val="18"/>
          <w:szCs w:val="18"/>
        </w:rPr>
        <w:t>Wykonawca:</w:t>
      </w:r>
    </w:p>
    <w:p w14:paraId="467D8010" w14:textId="77777777" w:rsidR="000C7592" w:rsidRPr="004D2A93" w:rsidRDefault="000C7592" w:rsidP="000C7592">
      <w:pPr>
        <w:spacing w:line="240" w:lineRule="auto"/>
        <w:ind w:right="4961"/>
        <w:rPr>
          <w:rFonts w:ascii="Verdana" w:hAnsi="Verdana" w:cs="Arial"/>
          <w:sz w:val="18"/>
          <w:szCs w:val="18"/>
        </w:rPr>
      </w:pPr>
      <w:r w:rsidRPr="004D2A93">
        <w:rPr>
          <w:rFonts w:ascii="Verdana" w:hAnsi="Verdana" w:cs="Arial"/>
          <w:sz w:val="18"/>
          <w:szCs w:val="18"/>
        </w:rPr>
        <w:t xml:space="preserve">…………………………………………………  </w:t>
      </w:r>
    </w:p>
    <w:p w14:paraId="40B5EFB7" w14:textId="77777777" w:rsidR="00130870" w:rsidRPr="002E2D75" w:rsidRDefault="00130870" w:rsidP="004D2A93">
      <w:pPr>
        <w:spacing w:after="0" w:line="240" w:lineRule="auto"/>
        <w:ind w:right="4961"/>
        <w:rPr>
          <w:rFonts w:ascii="Verdana" w:hAnsi="Verdana" w:cs="Arial"/>
          <w:sz w:val="18"/>
          <w:szCs w:val="18"/>
        </w:rPr>
      </w:pPr>
      <w:r w:rsidRPr="002E2D75">
        <w:rPr>
          <w:rFonts w:ascii="Verdana" w:hAnsi="Verdana" w:cs="Arial"/>
          <w:sz w:val="18"/>
          <w:szCs w:val="18"/>
        </w:rPr>
        <w:t xml:space="preserve">…………………………………………………  </w:t>
      </w:r>
    </w:p>
    <w:p w14:paraId="30B4B6A1" w14:textId="77777777" w:rsidR="000C7592" w:rsidRPr="004D2A93" w:rsidRDefault="000C7592" w:rsidP="000C7592">
      <w:pPr>
        <w:ind w:right="4961"/>
        <w:rPr>
          <w:rFonts w:ascii="Verdana" w:hAnsi="Verdana" w:cs="Arial"/>
          <w:i/>
          <w:sz w:val="14"/>
          <w:szCs w:val="14"/>
        </w:rPr>
      </w:pPr>
      <w:r w:rsidRPr="004D2A93">
        <w:rPr>
          <w:rFonts w:ascii="Verdana" w:hAnsi="Verdana" w:cs="Arial"/>
          <w:i/>
          <w:sz w:val="14"/>
          <w:szCs w:val="14"/>
        </w:rPr>
        <w:t>(pełna nazwa/firma, adres, w zależności od podmiotu: NIP/PESEL, KRS/</w:t>
      </w:r>
      <w:proofErr w:type="spellStart"/>
      <w:r w:rsidRPr="004D2A93">
        <w:rPr>
          <w:rFonts w:ascii="Verdana" w:hAnsi="Verdana" w:cs="Arial"/>
          <w:i/>
          <w:sz w:val="14"/>
          <w:szCs w:val="14"/>
        </w:rPr>
        <w:t>CEiDG</w:t>
      </w:r>
      <w:proofErr w:type="spellEnd"/>
      <w:r w:rsidRPr="004D2A93">
        <w:rPr>
          <w:rFonts w:ascii="Verdana" w:hAnsi="Verdana" w:cs="Arial"/>
          <w:i/>
          <w:sz w:val="14"/>
          <w:szCs w:val="14"/>
        </w:rPr>
        <w:t>)</w:t>
      </w:r>
    </w:p>
    <w:p w14:paraId="1FCF0B11" w14:textId="77777777" w:rsidR="000C7592" w:rsidRPr="004D2A93" w:rsidRDefault="000C7592" w:rsidP="000C7592">
      <w:pPr>
        <w:ind w:right="4961"/>
        <w:rPr>
          <w:rFonts w:ascii="Verdana" w:hAnsi="Verdana" w:cs="Arial"/>
          <w:sz w:val="20"/>
          <w:u w:val="single"/>
        </w:rPr>
      </w:pPr>
    </w:p>
    <w:p w14:paraId="64E85714" w14:textId="77777777" w:rsidR="000C7592" w:rsidRPr="004D2A93" w:rsidRDefault="000C7592" w:rsidP="000C7592">
      <w:pPr>
        <w:ind w:right="4961"/>
        <w:rPr>
          <w:rFonts w:ascii="Verdana" w:hAnsi="Verdana" w:cs="Arial"/>
          <w:sz w:val="18"/>
          <w:szCs w:val="18"/>
          <w:u w:val="single"/>
        </w:rPr>
      </w:pPr>
      <w:r w:rsidRPr="004D2A93">
        <w:rPr>
          <w:rFonts w:ascii="Verdana" w:hAnsi="Verdana" w:cs="Arial"/>
          <w:sz w:val="18"/>
          <w:szCs w:val="18"/>
          <w:u w:val="single"/>
        </w:rPr>
        <w:t>reprezentowany przez:</w:t>
      </w:r>
    </w:p>
    <w:p w14:paraId="66863852" w14:textId="77777777" w:rsidR="00130870" w:rsidRPr="002E2D75" w:rsidRDefault="00130870" w:rsidP="00130870">
      <w:pPr>
        <w:spacing w:line="240" w:lineRule="auto"/>
        <w:ind w:right="4961"/>
        <w:rPr>
          <w:rFonts w:ascii="Verdana" w:hAnsi="Verdana" w:cs="Arial"/>
          <w:sz w:val="18"/>
          <w:szCs w:val="18"/>
        </w:rPr>
      </w:pPr>
      <w:r w:rsidRPr="002E2D75">
        <w:rPr>
          <w:rFonts w:ascii="Verdana" w:hAnsi="Verdana" w:cs="Arial"/>
          <w:sz w:val="18"/>
          <w:szCs w:val="18"/>
        </w:rPr>
        <w:t xml:space="preserve">…………………………………………………  </w:t>
      </w:r>
    </w:p>
    <w:p w14:paraId="6100F228" w14:textId="77777777" w:rsidR="00130870" w:rsidRPr="002E2D75" w:rsidRDefault="00130870" w:rsidP="004D2A93">
      <w:pPr>
        <w:spacing w:after="0" w:line="240" w:lineRule="auto"/>
        <w:ind w:right="4961"/>
        <w:rPr>
          <w:rFonts w:ascii="Verdana" w:hAnsi="Verdana" w:cs="Arial"/>
          <w:sz w:val="18"/>
          <w:szCs w:val="18"/>
        </w:rPr>
      </w:pPr>
      <w:r w:rsidRPr="002E2D75">
        <w:rPr>
          <w:rFonts w:ascii="Verdana" w:hAnsi="Verdana" w:cs="Arial"/>
          <w:sz w:val="18"/>
          <w:szCs w:val="18"/>
        </w:rPr>
        <w:t xml:space="preserve">…………………………………………………  </w:t>
      </w:r>
    </w:p>
    <w:p w14:paraId="6A7C0EF6" w14:textId="51B18462" w:rsidR="000C7592" w:rsidRPr="004D2A93" w:rsidRDefault="00130870" w:rsidP="000C7592">
      <w:pPr>
        <w:ind w:right="4961"/>
        <w:rPr>
          <w:rFonts w:ascii="Verdana" w:hAnsi="Verdana" w:cs="Arial"/>
          <w:i/>
          <w:sz w:val="14"/>
          <w:szCs w:val="14"/>
        </w:rPr>
      </w:pPr>
      <w:r w:rsidRPr="004D2A93" w:rsidDel="00130870">
        <w:rPr>
          <w:rFonts w:ascii="Verdana" w:hAnsi="Verdana" w:cs="Arial"/>
          <w:i/>
          <w:sz w:val="14"/>
          <w:szCs w:val="14"/>
        </w:rPr>
        <w:t xml:space="preserve"> </w:t>
      </w:r>
      <w:r w:rsidR="000C7592" w:rsidRPr="004D2A93">
        <w:rPr>
          <w:rFonts w:ascii="Verdana" w:hAnsi="Verdana" w:cs="Arial"/>
          <w:i/>
          <w:sz w:val="14"/>
          <w:szCs w:val="14"/>
        </w:rPr>
        <w:t>(imię, nazwisko, stanowisko/podstawa do reprezentacji)</w:t>
      </w:r>
    </w:p>
    <w:p w14:paraId="3456E87B" w14:textId="77777777" w:rsidR="000C7592" w:rsidRPr="004D2A93" w:rsidRDefault="000C7592" w:rsidP="000C7592">
      <w:pPr>
        <w:rPr>
          <w:rFonts w:ascii="Verdana" w:hAnsi="Verdana"/>
        </w:rPr>
      </w:pPr>
    </w:p>
    <w:p w14:paraId="05218CDB" w14:textId="3166FBD9" w:rsidR="000C7592" w:rsidRPr="004D2A93" w:rsidRDefault="00130870" w:rsidP="000C7592">
      <w:pPr>
        <w:autoSpaceDE w:val="0"/>
        <w:autoSpaceDN w:val="0"/>
        <w:adjustRightInd w:val="0"/>
        <w:spacing w:line="312" w:lineRule="auto"/>
        <w:jc w:val="center"/>
        <w:rPr>
          <w:rFonts w:ascii="Trebuchet MS" w:hAnsi="Trebuchet MS" w:cs="Tahoma"/>
          <w:b/>
          <w:color w:val="1A7466"/>
          <w:sz w:val="32"/>
          <w:szCs w:val="32"/>
        </w:rPr>
      </w:pPr>
      <w:r w:rsidRPr="004D2A93">
        <w:rPr>
          <w:rFonts w:ascii="Trebuchet MS" w:hAnsi="Trebuchet MS" w:cs="Tahoma"/>
          <w:b/>
          <w:color w:val="1A7466"/>
          <w:sz w:val="32"/>
          <w:szCs w:val="32"/>
        </w:rPr>
        <w:t xml:space="preserve">ZOBOWIĄZANIE WYKONAWCY DO ZACHOWANIA POUFNOŚCI </w:t>
      </w:r>
    </w:p>
    <w:p w14:paraId="4B761B9F" w14:textId="3CE25092" w:rsidR="00CA5EFA" w:rsidRPr="00CA5EFA" w:rsidRDefault="000C7592" w:rsidP="00700ED3">
      <w:pPr>
        <w:autoSpaceDE w:val="0"/>
        <w:autoSpaceDN w:val="0"/>
        <w:adjustRightInd w:val="0"/>
        <w:spacing w:after="0" w:line="312" w:lineRule="auto"/>
        <w:rPr>
          <w:b/>
          <w:bCs/>
          <w:sz w:val="18"/>
          <w:szCs w:val="18"/>
        </w:rPr>
      </w:pPr>
      <w:r w:rsidRPr="004D2A93">
        <w:rPr>
          <w:rFonts w:ascii="Verdana" w:hAnsi="Verdana" w:cs="Tahoma"/>
          <w:sz w:val="18"/>
          <w:szCs w:val="18"/>
        </w:rPr>
        <w:t xml:space="preserve">W związku z uczestnictwem w postępowaniu o udzielenie zamówienia publicznego pn. </w:t>
      </w:r>
      <w:r w:rsidRPr="004D2A93">
        <w:rPr>
          <w:rFonts w:ascii="Verdana" w:hAnsi="Verdana" w:cstheme="minorHAnsi"/>
          <w:sz w:val="18"/>
          <w:szCs w:val="18"/>
        </w:rPr>
        <w:t>„</w:t>
      </w:r>
      <w:r w:rsidR="00CA5EFA" w:rsidRPr="00CA5EFA">
        <w:rPr>
          <w:b/>
          <w:bCs/>
          <w:sz w:val="18"/>
          <w:szCs w:val="18"/>
        </w:rPr>
        <w:t>Rozbudowa systemu nadrzędnego i telemetrii 2025-2026 w PGE Energia Ciepła S.A., Oddział w Gorzowie Wielkopolskim.</w:t>
      </w:r>
      <w:r w:rsidR="00CA5EFA">
        <w:rPr>
          <w:b/>
          <w:bCs/>
          <w:sz w:val="18"/>
          <w:szCs w:val="18"/>
        </w:rPr>
        <w:t>”</w:t>
      </w:r>
    </w:p>
    <w:p w14:paraId="73255CB0" w14:textId="2CE7753F" w:rsidR="000C7592" w:rsidRPr="004D2A93" w:rsidRDefault="000C7592" w:rsidP="00700ED3">
      <w:pPr>
        <w:autoSpaceDE w:val="0"/>
        <w:autoSpaceDN w:val="0"/>
        <w:adjustRightInd w:val="0"/>
        <w:spacing w:line="312" w:lineRule="auto"/>
        <w:rPr>
          <w:rFonts w:ascii="Verdana" w:hAnsi="Verdana" w:cs="Tahoma"/>
          <w:sz w:val="18"/>
          <w:szCs w:val="18"/>
        </w:rPr>
      </w:pPr>
      <w:r w:rsidRPr="004D2A93">
        <w:rPr>
          <w:rFonts w:ascii="Verdana" w:hAnsi="Verdana" w:cstheme="minorHAnsi"/>
          <w:sz w:val="18"/>
          <w:szCs w:val="18"/>
        </w:rPr>
        <w:t>,</w:t>
      </w:r>
      <w:r w:rsidRPr="004D2A93">
        <w:rPr>
          <w:rFonts w:ascii="Verdana" w:hAnsi="Verdana" w:cs="Tahoma"/>
          <w:sz w:val="18"/>
          <w:szCs w:val="18"/>
        </w:rPr>
        <w:t xml:space="preserve"> nr ref. Postępowania</w:t>
      </w:r>
      <w:r w:rsidR="00CA5EFA">
        <w:rPr>
          <w:rFonts w:ascii="Verdana" w:hAnsi="Verdana" w:cs="Tahoma"/>
          <w:sz w:val="18"/>
          <w:szCs w:val="18"/>
        </w:rPr>
        <w:t xml:space="preserve"> </w:t>
      </w:r>
      <w:r w:rsidR="00CA5EFA" w:rsidRPr="00CA5EFA">
        <w:rPr>
          <w:rFonts w:ascii="Verdana" w:hAnsi="Verdana" w:cs="Tahoma"/>
          <w:b/>
          <w:bCs/>
          <w:sz w:val="18"/>
          <w:szCs w:val="18"/>
        </w:rPr>
        <w:t>POST/PEC/PEC/UZI/00631/2025</w:t>
      </w:r>
      <w:r w:rsidR="00CA5EFA">
        <w:rPr>
          <w:rFonts w:ascii="Verdana" w:hAnsi="Verdana"/>
          <w:sz w:val="18"/>
          <w:szCs w:val="18"/>
        </w:rPr>
        <w:t xml:space="preserve"> </w:t>
      </w:r>
      <w:r w:rsidRPr="004D2A93">
        <w:rPr>
          <w:rFonts w:ascii="Verdana" w:hAnsi="Verdana" w:cs="Tahoma"/>
          <w:sz w:val="18"/>
          <w:szCs w:val="18"/>
        </w:rPr>
        <w:t xml:space="preserve">, zwanym dalej „Postępowaniem”, oraz biorąc pod uwagę treść art. 18 ust. 4 oraz art. 133 ust. 3 ustawy PZP Ustawy z dnia 11 września 2019 roku Prawo zamówień publicznych, zgodnie z którym Zamawiający może zobowiązać Wykonawców do zachowania poufnego charakteru informacji przekazywanych w toku postępowania o udzielenie zamówienia, Wykonawca, w celu uzyskania dostępu do </w:t>
      </w:r>
      <w:r w:rsidRPr="00700ED3">
        <w:rPr>
          <w:rFonts w:ascii="Verdana" w:hAnsi="Verdana" w:cs="Tahoma"/>
          <w:sz w:val="18"/>
          <w:szCs w:val="18"/>
        </w:rPr>
        <w:t>CAŁOŚCI</w:t>
      </w:r>
      <w:r w:rsidRPr="00700ED3">
        <w:rPr>
          <w:rFonts w:ascii="Verdana" w:hAnsi="Verdana" w:cstheme="minorHAnsi"/>
          <w:caps/>
          <w:sz w:val="18"/>
          <w:szCs w:val="18"/>
        </w:rPr>
        <w:t xml:space="preserve"> Opisu Przedmiotu Zamówienia</w:t>
      </w:r>
      <w:r w:rsidRPr="00CA5EFA">
        <w:rPr>
          <w:rFonts w:ascii="Verdana" w:hAnsi="Verdana" w:cs="Tahoma"/>
          <w:sz w:val="18"/>
          <w:szCs w:val="18"/>
        </w:rPr>
        <w:t>, składa</w:t>
      </w:r>
      <w:r w:rsidRPr="004D2A93">
        <w:rPr>
          <w:rFonts w:ascii="Verdana" w:hAnsi="Verdana" w:cs="Tahoma"/>
          <w:sz w:val="18"/>
          <w:szCs w:val="18"/>
        </w:rPr>
        <w:t xml:space="preserve"> niniejsze oświadczenie (dalej: „</w:t>
      </w:r>
      <w:r w:rsidRPr="004D2A93">
        <w:rPr>
          <w:rFonts w:ascii="Verdana" w:hAnsi="Verdana" w:cs="Tahoma"/>
          <w:b/>
          <w:sz w:val="18"/>
          <w:szCs w:val="18"/>
        </w:rPr>
        <w:t>Zobowiązanie</w:t>
      </w:r>
      <w:r w:rsidRPr="004D2A93">
        <w:rPr>
          <w:rFonts w:ascii="Verdana" w:hAnsi="Verdana" w:cs="Tahoma"/>
          <w:sz w:val="18"/>
          <w:szCs w:val="18"/>
        </w:rPr>
        <w:t>”).</w:t>
      </w:r>
    </w:p>
    <w:p w14:paraId="7B61AF70" w14:textId="77777777" w:rsidR="000C7592" w:rsidRPr="004D2A93" w:rsidRDefault="000C7592" w:rsidP="004D2A93">
      <w:pPr>
        <w:autoSpaceDE w:val="0"/>
        <w:autoSpaceDN w:val="0"/>
        <w:adjustRightInd w:val="0"/>
        <w:spacing w:line="312" w:lineRule="auto"/>
        <w:jc w:val="both"/>
        <w:rPr>
          <w:rFonts w:ascii="Verdana" w:hAnsi="Verdana" w:cs="Tahoma"/>
          <w:sz w:val="18"/>
          <w:szCs w:val="18"/>
        </w:rPr>
      </w:pPr>
    </w:p>
    <w:p w14:paraId="6D946448" w14:textId="0F090CCA" w:rsidR="000C7592" w:rsidRPr="004D2A93" w:rsidRDefault="000C7592">
      <w:pPr>
        <w:autoSpaceDE w:val="0"/>
        <w:autoSpaceDN w:val="0"/>
        <w:adjustRightInd w:val="0"/>
        <w:spacing w:line="312" w:lineRule="auto"/>
        <w:jc w:val="both"/>
        <w:rPr>
          <w:rFonts w:ascii="Verdana" w:hAnsi="Verdana" w:cs="Tahoma"/>
          <w:sz w:val="18"/>
          <w:szCs w:val="18"/>
        </w:rPr>
      </w:pPr>
      <w:r w:rsidRPr="004D2A93">
        <w:rPr>
          <w:rFonts w:ascii="Verdana" w:hAnsi="Verdana" w:cs="Tahoma"/>
          <w:sz w:val="18"/>
          <w:szCs w:val="18"/>
        </w:rPr>
        <w:t>Działając w imieniu i na rzecz (firma - pełna nazwa Wykonawcy) …................................. z siedzibą w …..……. NIP:…………………………………………, KRS ….…………………….. [o ile dotyczy] zwanej dalej „Wykonawcą”, zobowiązuję/</w:t>
      </w:r>
      <w:proofErr w:type="spellStart"/>
      <w:r w:rsidRPr="004D2A93">
        <w:rPr>
          <w:rFonts w:ascii="Verdana" w:hAnsi="Verdana" w:cs="Tahoma"/>
          <w:sz w:val="18"/>
          <w:szCs w:val="18"/>
        </w:rPr>
        <w:t>emy</w:t>
      </w:r>
      <w:proofErr w:type="spellEnd"/>
      <w:r w:rsidRPr="004D2A93">
        <w:rPr>
          <w:rFonts w:ascii="Verdana" w:hAnsi="Verdana" w:cs="Tahoma"/>
          <w:sz w:val="18"/>
          <w:szCs w:val="18"/>
        </w:rPr>
        <w:t xml:space="preserve"> się do zachowania poufności wszelkich informacji, danych i wiadomości, w tym też informacji stanowiących tajemnice przedsiębiorstwa lub tajemnice handlowe, w których posiadanie wejdzie Wykonawca w związku z otrzymaniem dokumentacji w toku Postępowania zawartej </w:t>
      </w:r>
      <w:r w:rsidR="00821D72" w:rsidRPr="00CA5EFA">
        <w:rPr>
          <w:rFonts w:ascii="Verdana" w:hAnsi="Verdana" w:cs="Tahoma"/>
          <w:sz w:val="18"/>
          <w:szCs w:val="18"/>
        </w:rPr>
        <w:t xml:space="preserve">w </w:t>
      </w:r>
      <w:r w:rsidRPr="00700ED3">
        <w:rPr>
          <w:rFonts w:ascii="Verdana" w:hAnsi="Verdana" w:cs="Tahoma"/>
          <w:sz w:val="18"/>
          <w:szCs w:val="18"/>
        </w:rPr>
        <w:t>OPZ</w:t>
      </w:r>
      <w:r w:rsidRPr="004D2A93">
        <w:rPr>
          <w:rFonts w:ascii="Verdana" w:hAnsi="Verdana" w:cs="Tahoma"/>
          <w:sz w:val="18"/>
          <w:szCs w:val="18"/>
        </w:rPr>
        <w:t xml:space="preserve"> („</w:t>
      </w:r>
      <w:r w:rsidRPr="004D2A93">
        <w:rPr>
          <w:rFonts w:ascii="Verdana" w:hAnsi="Verdana" w:cs="Tahoma"/>
          <w:b/>
          <w:sz w:val="18"/>
          <w:szCs w:val="18"/>
        </w:rPr>
        <w:t>Informacje</w:t>
      </w:r>
      <w:r w:rsidRPr="004D2A93">
        <w:rPr>
          <w:rFonts w:ascii="Verdana" w:hAnsi="Verdana" w:cs="Tahoma"/>
          <w:sz w:val="18"/>
          <w:szCs w:val="18"/>
        </w:rPr>
        <w:t>”). Zobowiązuję/</w:t>
      </w:r>
      <w:proofErr w:type="spellStart"/>
      <w:r w:rsidRPr="004D2A93">
        <w:rPr>
          <w:rFonts w:ascii="Verdana" w:hAnsi="Verdana" w:cs="Tahoma"/>
          <w:sz w:val="18"/>
          <w:szCs w:val="18"/>
        </w:rPr>
        <w:t>emy</w:t>
      </w:r>
      <w:proofErr w:type="spellEnd"/>
      <w:r w:rsidRPr="004D2A93">
        <w:rPr>
          <w:rFonts w:ascii="Verdana" w:hAnsi="Verdana" w:cs="Tahoma"/>
          <w:sz w:val="18"/>
          <w:szCs w:val="18"/>
        </w:rPr>
        <w:t xml:space="preserve"> się do dołożenia właściwych starań w celu zabezpieczenia Informacji przed ich utratą oraz dostępem nieupoważnionych osób trzecich, a także zobowiązuję/</w:t>
      </w:r>
      <w:proofErr w:type="spellStart"/>
      <w:r w:rsidRPr="004D2A93">
        <w:rPr>
          <w:rFonts w:ascii="Verdana" w:hAnsi="Verdana" w:cs="Tahoma"/>
          <w:sz w:val="18"/>
          <w:szCs w:val="18"/>
        </w:rPr>
        <w:t>emy</w:t>
      </w:r>
      <w:proofErr w:type="spellEnd"/>
      <w:r w:rsidRPr="004D2A93">
        <w:rPr>
          <w:rFonts w:ascii="Verdana" w:hAnsi="Verdana" w:cs="Tahoma"/>
          <w:sz w:val="18"/>
          <w:szCs w:val="18"/>
        </w:rPr>
        <w:t xml:space="preserve"> się do niewykorzystywania Informacji w celach innych niż przygotowanie oferty, na wskazanych niżej zasadach:</w:t>
      </w:r>
    </w:p>
    <w:p w14:paraId="70D7FD16" w14:textId="77777777" w:rsidR="000C7592" w:rsidRPr="004D2A93" w:rsidRDefault="000C7592">
      <w:pPr>
        <w:pStyle w:val="Akapitzlist"/>
        <w:numPr>
          <w:ilvl w:val="0"/>
          <w:numId w:val="110"/>
        </w:numPr>
        <w:autoSpaceDE w:val="0"/>
        <w:autoSpaceDN w:val="0"/>
        <w:adjustRightInd w:val="0"/>
        <w:spacing w:line="312" w:lineRule="auto"/>
        <w:ind w:left="426" w:hanging="426"/>
        <w:rPr>
          <w:rFonts w:cs="Tahoma"/>
          <w:sz w:val="18"/>
          <w:szCs w:val="18"/>
        </w:rPr>
      </w:pPr>
      <w:r w:rsidRPr="004D2A93">
        <w:rPr>
          <w:rFonts w:cs="Tahoma"/>
          <w:sz w:val="18"/>
          <w:szCs w:val="18"/>
        </w:rPr>
        <w:t>Wykonawca nie może ujawnić Informacji żadnej osobie, powielać, rozpowszechniać ani ujawniać, w całości lub w części, chyba że będzie to zgodne z warunkami niniejszego „Zobowiązania do zachowania poufności”.</w:t>
      </w:r>
    </w:p>
    <w:p w14:paraId="29153A97" w14:textId="77777777" w:rsidR="000C7592" w:rsidRPr="004D2A93" w:rsidRDefault="000C7592">
      <w:pPr>
        <w:pStyle w:val="Akapitzlist"/>
        <w:numPr>
          <w:ilvl w:val="0"/>
          <w:numId w:val="110"/>
        </w:numPr>
        <w:autoSpaceDE w:val="0"/>
        <w:autoSpaceDN w:val="0"/>
        <w:adjustRightInd w:val="0"/>
        <w:spacing w:line="312" w:lineRule="auto"/>
        <w:ind w:left="426" w:hanging="426"/>
        <w:rPr>
          <w:rFonts w:cs="Tahoma"/>
          <w:sz w:val="18"/>
          <w:szCs w:val="18"/>
        </w:rPr>
      </w:pPr>
      <w:r w:rsidRPr="004D2A93">
        <w:rPr>
          <w:rFonts w:cs="Tahoma"/>
          <w:sz w:val="18"/>
          <w:szCs w:val="18"/>
        </w:rPr>
        <w:t>Wykonawca zobowiązuje się, iż Informacje będzie utrzymywał w ścisłej tajemnicy i nie ujawni ich jakimkolwiek osobom trzecim poza swoimi pracownikami, doradcami czy podwykonawcami, którym konieczne jest ujawnienie Informacji w zakresie niezbędnym do przygotowania oferty. Wykonawca zapewnia przy tym, że odbierze od podmiotów, o których mowa wyżej, pisemne zobowiązanie do zachowania w poufności Informacji na warunkach przewidzianych niniejszym Zobowiązaniem.</w:t>
      </w:r>
      <w:r w:rsidRPr="004D2A93">
        <w:rPr>
          <w:sz w:val="18"/>
          <w:szCs w:val="18"/>
        </w:rPr>
        <w:t xml:space="preserve"> </w:t>
      </w:r>
      <w:r w:rsidRPr="004D2A93">
        <w:rPr>
          <w:rFonts w:cs="Tahoma"/>
          <w:sz w:val="18"/>
          <w:szCs w:val="18"/>
        </w:rPr>
        <w:t>Wykonawca odpowiada za zachowanie w poufności Informacji przez swoich pracowników, doradców oraz podwykonawców.</w:t>
      </w:r>
    </w:p>
    <w:p w14:paraId="2E75879A" w14:textId="77777777" w:rsidR="000C7592" w:rsidRPr="004D2A93" w:rsidRDefault="000C7592">
      <w:pPr>
        <w:pStyle w:val="Akapitzlist"/>
        <w:numPr>
          <w:ilvl w:val="0"/>
          <w:numId w:val="110"/>
        </w:numPr>
        <w:autoSpaceDE w:val="0"/>
        <w:autoSpaceDN w:val="0"/>
        <w:adjustRightInd w:val="0"/>
        <w:spacing w:line="312" w:lineRule="auto"/>
        <w:ind w:left="426" w:hanging="426"/>
        <w:rPr>
          <w:rFonts w:cs="Tahoma"/>
          <w:sz w:val="18"/>
          <w:szCs w:val="18"/>
        </w:rPr>
      </w:pPr>
      <w:r w:rsidRPr="004D2A93">
        <w:rPr>
          <w:rFonts w:cs="Tahoma"/>
          <w:sz w:val="18"/>
          <w:szCs w:val="18"/>
        </w:rPr>
        <w:t>Ograniczenia, o których mowa wyżej nie mają zastosowania do Informacji, które:</w:t>
      </w:r>
    </w:p>
    <w:p w14:paraId="6DDFE321" w14:textId="77777777" w:rsidR="000C7592" w:rsidRPr="004D2A93" w:rsidRDefault="000C7592">
      <w:pPr>
        <w:pStyle w:val="Akapitzlist"/>
        <w:numPr>
          <w:ilvl w:val="0"/>
          <w:numId w:val="111"/>
        </w:numPr>
        <w:autoSpaceDE w:val="0"/>
        <w:autoSpaceDN w:val="0"/>
        <w:adjustRightInd w:val="0"/>
        <w:spacing w:line="312" w:lineRule="auto"/>
        <w:ind w:left="851" w:hanging="425"/>
        <w:rPr>
          <w:rFonts w:cs="Tahoma"/>
          <w:sz w:val="18"/>
          <w:szCs w:val="18"/>
        </w:rPr>
      </w:pPr>
      <w:r w:rsidRPr="004D2A93">
        <w:rPr>
          <w:rFonts w:cs="Tahoma"/>
          <w:sz w:val="18"/>
          <w:szCs w:val="18"/>
        </w:rPr>
        <w:t>staną się publicznie dostępne bez naruszenia postanowień niniejszego Zobowiązania lub są jawne z mocy prawa;</w:t>
      </w:r>
    </w:p>
    <w:p w14:paraId="41194E11" w14:textId="77777777" w:rsidR="000C7592" w:rsidRPr="004D2A93" w:rsidRDefault="000C7592">
      <w:pPr>
        <w:pStyle w:val="Akapitzlist"/>
        <w:numPr>
          <w:ilvl w:val="0"/>
          <w:numId w:val="111"/>
        </w:numPr>
        <w:autoSpaceDE w:val="0"/>
        <w:autoSpaceDN w:val="0"/>
        <w:adjustRightInd w:val="0"/>
        <w:spacing w:line="312" w:lineRule="auto"/>
        <w:ind w:left="851" w:hanging="425"/>
        <w:rPr>
          <w:rFonts w:cs="Tahoma"/>
          <w:sz w:val="18"/>
          <w:szCs w:val="18"/>
        </w:rPr>
      </w:pPr>
      <w:r w:rsidRPr="004D2A93">
        <w:rPr>
          <w:rFonts w:cs="Tahoma"/>
          <w:sz w:val="18"/>
          <w:szCs w:val="18"/>
        </w:rPr>
        <w:lastRenderedPageBreak/>
        <w:t>ich ujawnienie będzie wymagane przepisami prawa lub orzeczeniem właściwego sądu lub organu administracji publicznej;</w:t>
      </w:r>
    </w:p>
    <w:p w14:paraId="02D4BD5E" w14:textId="77777777" w:rsidR="000C7592" w:rsidRPr="004D2A93" w:rsidRDefault="000C7592">
      <w:pPr>
        <w:pStyle w:val="Akapitzlist"/>
        <w:numPr>
          <w:ilvl w:val="0"/>
          <w:numId w:val="109"/>
        </w:numPr>
        <w:spacing w:line="312" w:lineRule="auto"/>
        <w:ind w:left="426" w:hanging="426"/>
        <w:contextualSpacing w:val="0"/>
        <w:rPr>
          <w:rFonts w:cs="Tahoma"/>
          <w:sz w:val="18"/>
          <w:szCs w:val="18"/>
        </w:rPr>
      </w:pPr>
      <w:r w:rsidRPr="004D2A93">
        <w:rPr>
          <w:rFonts w:cs="Tahoma"/>
          <w:sz w:val="18"/>
          <w:szCs w:val="18"/>
        </w:rPr>
        <w:t>Jeżeli nastąpi zakończenie udziału Wykonawcy w Postępowaniu, Wykonawca na żądanie Zamawiającego potwierdzi w formie pisemnej wobec Zamawiającego zniszczenie wszystkich kopii Informacji.</w:t>
      </w:r>
    </w:p>
    <w:p w14:paraId="367174CC" w14:textId="77777777" w:rsidR="000C7592" w:rsidRPr="004D2A93" w:rsidRDefault="000C7592">
      <w:pPr>
        <w:pStyle w:val="Akapitzlist"/>
        <w:numPr>
          <w:ilvl w:val="0"/>
          <w:numId w:val="109"/>
        </w:numPr>
        <w:spacing w:line="312" w:lineRule="auto"/>
        <w:ind w:left="426" w:hanging="426"/>
        <w:contextualSpacing w:val="0"/>
        <w:rPr>
          <w:rFonts w:cs="Tahoma"/>
          <w:sz w:val="18"/>
          <w:szCs w:val="18"/>
        </w:rPr>
      </w:pPr>
      <w:r w:rsidRPr="004D2A93">
        <w:rPr>
          <w:rFonts w:cs="Tahoma"/>
          <w:sz w:val="18"/>
          <w:szCs w:val="18"/>
        </w:rPr>
        <w:t>Niniejsze Zobowiązanie jest nieograniczone w czasie, i obowiązuje zarówno w okresie przygotowywania oferty, jak i przez czas nieokreślony po dokonaniu przez Zamawiającego wyboru oferty i podpisaniu umowy na realizację przedmiotu zamówienia, niezależnie do tego czy umowa ta zostanie podpisana z Wykonawcą.</w:t>
      </w:r>
    </w:p>
    <w:p w14:paraId="399A920D" w14:textId="77777777" w:rsidR="000C7592" w:rsidRPr="004D2A93" w:rsidRDefault="000C7592">
      <w:pPr>
        <w:pStyle w:val="Akapitzlist"/>
        <w:numPr>
          <w:ilvl w:val="0"/>
          <w:numId w:val="109"/>
        </w:numPr>
        <w:spacing w:line="312" w:lineRule="auto"/>
        <w:ind w:left="426" w:hanging="426"/>
        <w:contextualSpacing w:val="0"/>
        <w:rPr>
          <w:rFonts w:cs="Tahoma"/>
          <w:sz w:val="18"/>
          <w:szCs w:val="18"/>
        </w:rPr>
      </w:pPr>
      <w:r w:rsidRPr="004D2A93">
        <w:rPr>
          <w:rFonts w:cs="Tahoma"/>
          <w:sz w:val="18"/>
          <w:szCs w:val="18"/>
        </w:rPr>
        <w:t>Wykonawca zobowiązuje się informować Zamawiającego o każdym przypadku ujawnienia Informacji z naruszeniem warunków niniejszego Zobowiązania niezwłocznie po powzięciu wiadomości o takim naruszeniu.</w:t>
      </w:r>
    </w:p>
    <w:p w14:paraId="79E1C254" w14:textId="77777777" w:rsidR="000C7592" w:rsidRPr="004D2A93" w:rsidRDefault="000C7592">
      <w:pPr>
        <w:pStyle w:val="Akapitzlist"/>
        <w:numPr>
          <w:ilvl w:val="0"/>
          <w:numId w:val="109"/>
        </w:numPr>
        <w:spacing w:line="312" w:lineRule="auto"/>
        <w:ind w:left="426" w:hanging="426"/>
        <w:contextualSpacing w:val="0"/>
        <w:rPr>
          <w:rFonts w:cs="Tahoma"/>
          <w:sz w:val="18"/>
          <w:szCs w:val="18"/>
        </w:rPr>
      </w:pPr>
      <w:r w:rsidRPr="004D2A93">
        <w:rPr>
          <w:rFonts w:cs="Tahoma"/>
          <w:sz w:val="18"/>
          <w:szCs w:val="18"/>
        </w:rPr>
        <w:t>Niniejsze Zobowiązanie podlega prawu polskiemu i zgodnie z nim należy je interpretować. Podpisując niniejsze Zobowiązanie, Wykonawca poddaje się jurysdykcji sądów polskich w zakresie niniejszego Zobowiązania.</w:t>
      </w:r>
    </w:p>
    <w:p w14:paraId="64E906E7" w14:textId="77777777" w:rsidR="000C7592" w:rsidRPr="004D2A93" w:rsidRDefault="000C7592">
      <w:pPr>
        <w:pStyle w:val="Akapitzlist"/>
        <w:numPr>
          <w:ilvl w:val="0"/>
          <w:numId w:val="109"/>
        </w:numPr>
        <w:spacing w:line="312" w:lineRule="auto"/>
        <w:ind w:left="426" w:hanging="426"/>
        <w:contextualSpacing w:val="0"/>
        <w:rPr>
          <w:rFonts w:cs="Tahoma"/>
          <w:sz w:val="18"/>
          <w:szCs w:val="18"/>
        </w:rPr>
      </w:pPr>
      <w:r w:rsidRPr="004D2A93">
        <w:rPr>
          <w:rFonts w:cs="Tahoma"/>
          <w:sz w:val="18"/>
          <w:szCs w:val="18"/>
        </w:rPr>
        <w:t>Wszelkie spory powstałe w związku z niniejszym Zobowiązaniem rozstrzygać będzie sąd powszechny właściwy miejscowo dla siedziby Zamawiającego.</w:t>
      </w:r>
    </w:p>
    <w:p w14:paraId="5ABAA575" w14:textId="77777777" w:rsidR="000C7592" w:rsidRPr="004D2A93" w:rsidRDefault="000C7592" w:rsidP="004D2A93">
      <w:pPr>
        <w:spacing w:line="312" w:lineRule="auto"/>
        <w:jc w:val="both"/>
        <w:rPr>
          <w:rFonts w:ascii="Verdana" w:hAnsi="Verdana" w:cs="Tahoma"/>
          <w:sz w:val="18"/>
          <w:szCs w:val="18"/>
        </w:rPr>
      </w:pPr>
      <w:r w:rsidRPr="004D2A93">
        <w:rPr>
          <w:rFonts w:ascii="Verdana" w:hAnsi="Verdana" w:cs="Tahoma"/>
          <w:sz w:val="18"/>
          <w:szCs w:val="18"/>
        </w:rPr>
        <w:t>Przyjęcie przez Wykonawcę warunków niniejszego Zobowiązania stanie się skuteczne z datą złożenia podpisów.</w:t>
      </w:r>
    </w:p>
    <w:p w14:paraId="456A55AA" w14:textId="77777777" w:rsidR="000C7592" w:rsidRPr="00130870" w:rsidRDefault="000C7592" w:rsidP="000C7592">
      <w:pPr>
        <w:pStyle w:val="Nagwek1"/>
        <w:keepNext w:val="0"/>
        <w:keepLines w:val="0"/>
        <w:suppressAutoHyphens/>
        <w:spacing w:before="0" w:after="0" w:line="240" w:lineRule="auto"/>
        <w:ind w:left="360" w:right="-284"/>
        <w:jc w:val="right"/>
        <w:rPr>
          <w:i/>
          <w:caps w:val="0"/>
          <w:lang w:val="pl-PL"/>
        </w:rPr>
      </w:pPr>
    </w:p>
    <w:p w14:paraId="1B6544A2" w14:textId="77777777" w:rsidR="000C7592" w:rsidRPr="00130870" w:rsidRDefault="000C7592" w:rsidP="000C7592">
      <w:pPr>
        <w:pStyle w:val="Nagwek1"/>
        <w:keepNext w:val="0"/>
        <w:keepLines w:val="0"/>
        <w:suppressAutoHyphens/>
        <w:spacing w:before="0" w:after="0" w:line="240" w:lineRule="auto"/>
        <w:ind w:left="360" w:right="-284"/>
        <w:jc w:val="right"/>
        <w:rPr>
          <w:i/>
          <w:caps w:val="0"/>
          <w:lang w:val="pl-PL"/>
        </w:rPr>
      </w:pPr>
    </w:p>
    <w:p w14:paraId="1706C795" w14:textId="228FAC6B" w:rsidR="000C7592" w:rsidRPr="004D2A93" w:rsidRDefault="000C7592" w:rsidP="004D2A93">
      <w:pPr>
        <w:spacing w:after="0" w:line="240" w:lineRule="auto"/>
        <w:jc w:val="right"/>
        <w:rPr>
          <w:rFonts w:ascii="Verdana" w:hAnsi="Verdana"/>
          <w:sz w:val="18"/>
          <w:szCs w:val="18"/>
        </w:rPr>
      </w:pPr>
      <w:r w:rsidRPr="004D2A93">
        <w:rPr>
          <w:rFonts w:ascii="Verdana" w:hAnsi="Verdana"/>
          <w:sz w:val="18"/>
          <w:szCs w:val="18"/>
        </w:rPr>
        <w:t>………</w:t>
      </w:r>
      <w:r w:rsidR="00130870">
        <w:rPr>
          <w:rFonts w:ascii="Verdana" w:hAnsi="Verdana"/>
          <w:sz w:val="18"/>
          <w:szCs w:val="18"/>
        </w:rPr>
        <w:t>……………………</w:t>
      </w:r>
      <w:r w:rsidRPr="004D2A93">
        <w:rPr>
          <w:rFonts w:ascii="Verdana" w:hAnsi="Verdana"/>
          <w:sz w:val="18"/>
          <w:szCs w:val="18"/>
        </w:rPr>
        <w:t>…………………………………………………………………..</w:t>
      </w:r>
    </w:p>
    <w:p w14:paraId="7A23529A" w14:textId="77777777" w:rsidR="000C7592" w:rsidRPr="004D2A93" w:rsidRDefault="000C7592" w:rsidP="000C7592">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824D5FB" w14:textId="77777777" w:rsidR="000C7592" w:rsidRPr="004D2A93" w:rsidRDefault="000C7592" w:rsidP="000C7592">
      <w:pPr>
        <w:jc w:val="right"/>
        <w:rPr>
          <w:rFonts w:ascii="Verdana" w:hAnsi="Verdana"/>
          <w:b/>
          <w:sz w:val="14"/>
          <w:szCs w:val="14"/>
        </w:rPr>
      </w:pPr>
      <w:r w:rsidRPr="004D2A93">
        <w:rPr>
          <w:rFonts w:ascii="Verdana" w:hAnsi="Verdana" w:cstheme="minorHAnsi"/>
          <w:b/>
          <w:i/>
          <w:sz w:val="14"/>
          <w:szCs w:val="14"/>
        </w:rPr>
        <w:t>*przez osobę/osoby umocowane do złożenia podpisu w imieniu Wykonawcy</w:t>
      </w:r>
    </w:p>
    <w:p w14:paraId="43AE7437" w14:textId="5DA62878" w:rsidR="00D73627" w:rsidRPr="008229DD" w:rsidRDefault="00D73627" w:rsidP="00D15F99">
      <w:pPr>
        <w:pStyle w:val="Nagwek1"/>
        <w:keepNext w:val="0"/>
        <w:keepLines w:val="0"/>
        <w:suppressAutoHyphens/>
        <w:spacing w:before="0" w:after="0" w:line="240" w:lineRule="auto"/>
        <w:ind w:right="-284"/>
        <w:jc w:val="right"/>
        <w:rPr>
          <w:i/>
          <w:lang w:val="pl-PL"/>
        </w:rPr>
      </w:pPr>
    </w:p>
    <w:sectPr w:rsidR="00D73627" w:rsidRPr="008229DD" w:rsidSect="004D2A93">
      <w:headerReference w:type="even" r:id="rId19"/>
      <w:headerReference w:type="default" r:id="rId20"/>
      <w:footerReference w:type="default" r:id="rId21"/>
      <w:headerReference w:type="first" r:id="rId22"/>
      <w:pgSz w:w="11906" w:h="16838"/>
      <w:pgMar w:top="1276" w:right="849" w:bottom="1417" w:left="1134" w:header="142"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44" w:author="Autor" w:initials="A">
    <w:p w14:paraId="6C8CA6DF" w14:textId="4753101B" w:rsidR="00596F56" w:rsidRDefault="00596F56">
      <w:pPr>
        <w:pStyle w:val="Tekstkomentarza"/>
      </w:pPr>
      <w:r>
        <w:rPr>
          <w:rStyle w:val="Odwoaniedokomentarza"/>
        </w:rPr>
        <w:annotationRef/>
      </w:r>
      <w:r w:rsidRPr="00B3501C">
        <w:rPr>
          <w:highlight w:val="cyan"/>
        </w:rPr>
        <w:t xml:space="preserve">KM: </w:t>
      </w:r>
      <w:r>
        <w:rPr>
          <w:highlight w:val="cyan"/>
        </w:rPr>
        <w:t>tu chyba jakieś zbędne punkty (29</w:t>
      </w:r>
      <w:r w:rsidRPr="00B3501C">
        <w:rPr>
          <w:highlight w:val="cyan"/>
        </w:rPr>
        <w:t>-</w:t>
      </w:r>
      <w:r>
        <w:rPr>
          <w:highlight w:val="cyan"/>
        </w:rPr>
        <w:t>3</w:t>
      </w:r>
      <w:r w:rsidRPr="00B3501C">
        <w:rPr>
          <w:highlight w:val="cyan"/>
        </w:rPr>
        <w:t>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8CA6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8CA6DF" w16cid:durableId="73A5FA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1C200" w14:textId="77777777" w:rsidR="00767721" w:rsidRDefault="00767721" w:rsidP="001868FA">
      <w:pPr>
        <w:spacing w:after="0" w:line="240" w:lineRule="auto"/>
      </w:pPr>
      <w:r>
        <w:separator/>
      </w:r>
    </w:p>
  </w:endnote>
  <w:endnote w:type="continuationSeparator" w:id="0">
    <w:p w14:paraId="762A2548" w14:textId="77777777" w:rsidR="00767721" w:rsidRDefault="00767721" w:rsidP="001868FA">
      <w:pPr>
        <w:spacing w:after="0" w:line="240" w:lineRule="auto"/>
      </w:pPr>
      <w:r>
        <w:continuationSeparator/>
      </w:r>
    </w:p>
  </w:endnote>
  <w:endnote w:type="continuationNotice" w:id="1">
    <w:p w14:paraId="77D8A48C" w14:textId="77777777" w:rsidR="00767721" w:rsidRDefault="007677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B0235" w14:textId="77777777" w:rsidR="00767721" w:rsidRDefault="00767721" w:rsidP="001868FA">
      <w:pPr>
        <w:spacing w:after="0" w:line="240" w:lineRule="auto"/>
      </w:pPr>
      <w:r>
        <w:separator/>
      </w:r>
    </w:p>
  </w:footnote>
  <w:footnote w:type="continuationSeparator" w:id="0">
    <w:p w14:paraId="48358031" w14:textId="77777777" w:rsidR="00767721" w:rsidRDefault="00767721" w:rsidP="001868FA">
      <w:pPr>
        <w:spacing w:after="0" w:line="240" w:lineRule="auto"/>
      </w:pPr>
      <w:r>
        <w:continuationSeparator/>
      </w:r>
    </w:p>
  </w:footnote>
  <w:footnote w:type="continuationNotice" w:id="1">
    <w:p w14:paraId="230BE933" w14:textId="77777777" w:rsidR="00767721" w:rsidRDefault="00767721">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300DC8E0" w14:textId="77777777" w:rsidR="00596F56" w:rsidRPr="004D2A93" w:rsidRDefault="00596F56">
      <w:pPr>
        <w:pStyle w:val="Tekstprzypisudolnego"/>
        <w:rPr>
          <w:sz w:val="14"/>
          <w:szCs w:val="14"/>
        </w:rPr>
      </w:pPr>
      <w:r w:rsidRPr="000F7E19">
        <w:rPr>
          <w:rStyle w:val="Odwoanieprzypisudolnego"/>
          <w:sz w:val="14"/>
          <w:szCs w:val="14"/>
          <w:highlight w:val="green"/>
        </w:rPr>
        <w:footnoteRef/>
      </w:r>
      <w:r w:rsidRPr="000F7E19">
        <w:rPr>
          <w:sz w:val="14"/>
          <w:szCs w:val="14"/>
          <w:highlight w:val="green"/>
        </w:rPr>
        <w:t xml:space="preserve"> Niewłaściwe skreślić.</w:t>
      </w:r>
    </w:p>
  </w:footnote>
  <w:footnote w:id="12">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31CE" w14:textId="4A8A96A1" w:rsidR="000E4970" w:rsidRDefault="000E4970">
    <w:pPr>
      <w:pStyle w:val="Nagwek"/>
    </w:pPr>
    <w:r>
      <w:rPr>
        <w:noProof/>
      </w:rPr>
      <mc:AlternateContent>
        <mc:Choice Requires="wps">
          <w:drawing>
            <wp:anchor distT="0" distB="0" distL="0" distR="0" simplePos="0" relativeHeight="251659264" behindDoc="0" locked="0" layoutInCell="1" allowOverlap="1" wp14:anchorId="41C1770E" wp14:editId="5DAC782F">
              <wp:simplePos x="635" y="635"/>
              <wp:positionH relativeFrom="page">
                <wp:align>right</wp:align>
              </wp:positionH>
              <wp:positionV relativeFrom="page">
                <wp:align>top</wp:align>
              </wp:positionV>
              <wp:extent cx="2097405" cy="357505"/>
              <wp:effectExtent l="0" t="0" r="0" b="4445"/>
              <wp:wrapNone/>
              <wp:docPr id="1941154676"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2A20E1CC" w14:textId="4A830A01" w:rsidR="000E4970" w:rsidRPr="000E4970" w:rsidRDefault="000E4970" w:rsidP="000E4970">
                          <w:pPr>
                            <w:spacing w:after="0"/>
                            <w:rPr>
                              <w:rFonts w:ascii="Calibri" w:eastAsia="Calibri" w:hAnsi="Calibri" w:cs="Calibri"/>
                              <w:noProof/>
                              <w:color w:val="008000"/>
                              <w:sz w:val="20"/>
                              <w:szCs w:val="20"/>
                            </w:rPr>
                          </w:pPr>
                          <w:r w:rsidRPr="000E4970">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1C1770E"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2A20E1CC" w14:textId="4A830A01" w:rsidR="000E4970" w:rsidRPr="000E4970" w:rsidRDefault="000E4970" w:rsidP="000E4970">
                    <w:pPr>
                      <w:spacing w:after="0"/>
                      <w:rPr>
                        <w:rFonts w:ascii="Calibri" w:eastAsia="Calibri" w:hAnsi="Calibri" w:cs="Calibri"/>
                        <w:noProof/>
                        <w:color w:val="008000"/>
                        <w:sz w:val="20"/>
                        <w:szCs w:val="20"/>
                      </w:rPr>
                    </w:pPr>
                    <w:r w:rsidRPr="000E4970">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50B0D2BF" w:rsidR="00596F56" w:rsidRDefault="000E4970" w:rsidP="00503D54">
          <w:pPr>
            <w:suppressAutoHyphens/>
            <w:ind w:right="187"/>
            <w:rPr>
              <w:rFonts w:ascii="Trebuchet MS" w:eastAsia="Calibri" w:hAnsi="Trebuchet MS"/>
              <w:color w:val="000000" w:themeColor="text1"/>
              <w:sz w:val="14"/>
              <w:szCs w:val="18"/>
            </w:rPr>
          </w:pPr>
          <w:r>
            <w:rPr>
              <w:rFonts w:ascii="Trebuchet MS" w:eastAsia="Calibri" w:hAnsi="Trebuchet MS"/>
              <w:noProof/>
              <w:color w:val="000000" w:themeColor="text1"/>
              <w:sz w:val="14"/>
              <w:szCs w:val="18"/>
            </w:rPr>
            <mc:AlternateContent>
              <mc:Choice Requires="wps">
                <w:drawing>
                  <wp:anchor distT="0" distB="0" distL="0" distR="0" simplePos="0" relativeHeight="251660288" behindDoc="0" locked="0" layoutInCell="1" allowOverlap="1" wp14:anchorId="2A91BAFC" wp14:editId="6DC60410">
                    <wp:simplePos x="0" y="0"/>
                    <wp:positionH relativeFrom="page">
                      <wp:posOffset>2394585</wp:posOffset>
                    </wp:positionH>
                    <wp:positionV relativeFrom="page">
                      <wp:posOffset>-4445</wp:posOffset>
                    </wp:positionV>
                    <wp:extent cx="2362200" cy="357505"/>
                    <wp:effectExtent l="0" t="0" r="0" b="4445"/>
                    <wp:wrapNone/>
                    <wp:docPr id="1346306441"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362200" cy="357505"/>
                            </a:xfrm>
                            <a:prstGeom prst="rect">
                              <a:avLst/>
                            </a:prstGeom>
                            <a:noFill/>
                            <a:ln>
                              <a:noFill/>
                            </a:ln>
                          </wps:spPr>
                          <wps:txbx>
                            <w:txbxContent>
                              <w:p w14:paraId="418EE56E" w14:textId="218C561A" w:rsidR="000E4970" w:rsidRPr="000E4970" w:rsidRDefault="000E4970" w:rsidP="000E4970">
                                <w:pPr>
                                  <w:spacing w:after="0"/>
                                  <w:rPr>
                                    <w:rFonts w:ascii="Calibri" w:eastAsia="Calibri" w:hAnsi="Calibri" w:cs="Calibri"/>
                                    <w:noProof/>
                                    <w:color w:val="008000"/>
                                    <w:sz w:val="20"/>
                                    <w:szCs w:val="20"/>
                                  </w:rPr>
                                </w:pP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A91BAFC" id="_x0000_t202" coordsize="21600,21600" o:spt="202" path="m,l,21600r21600,l21600,xe">
                    <v:stroke joinstyle="miter"/>
                    <v:path gradientshapeok="t" o:connecttype="rect"/>
                  </v:shapetype>
                  <v:shape id="Pole tekstowe 3" o:spid="_x0000_s1030" type="#_x0000_t202" alt="Do użytku wewnętrznego w GK PGE" style="position:absolute;margin-left:188.55pt;margin-top:-.35pt;width:186pt;height:28.15pt;z-index:2516602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" filled="f" stroked="f">
                    <v:textbox style="mso-fit-shape-to-text:t" inset="0,15pt,20pt,0">
                      <w:txbxContent>
                        <w:p w14:paraId="418EE56E" w14:textId="218C561A" w:rsidR="000E4970" w:rsidRPr="000E4970" w:rsidRDefault="000E4970" w:rsidP="000E4970">
                          <w:pPr>
                            <w:spacing w:after="0"/>
                            <w:rPr>
                              <w:rFonts w:ascii="Calibri" w:eastAsia="Calibri" w:hAnsi="Calibri" w:cs="Calibri"/>
                              <w:noProof/>
                              <w:color w:val="008000"/>
                              <w:sz w:val="20"/>
                              <w:szCs w:val="20"/>
                            </w:rPr>
                          </w:pPr>
                        </w:p>
                      </w:txbxContent>
                    </v:textbox>
                    <w10:wrap anchorx="page" anchory="page"/>
                  </v:shape>
                </w:pict>
              </mc:Fallback>
            </mc:AlternateContent>
          </w:r>
          <w:r w:rsidR="00596F56">
            <w:rPr>
              <w:rFonts w:ascii="Trebuchet MS" w:eastAsia="Calibri" w:hAnsi="Trebuchet MS"/>
              <w:color w:val="000000" w:themeColor="text1"/>
              <w:sz w:val="14"/>
              <w:szCs w:val="18"/>
            </w:rPr>
            <w:t>Specyfikacja Warunków Zamówienia (SWZ)</w:t>
          </w:r>
        </w:p>
        <w:p w14:paraId="73651098" w14:textId="77777777" w:rsidR="000E4970" w:rsidRPr="000E4970" w:rsidRDefault="000E4970" w:rsidP="000E4970">
          <w:pPr>
            <w:tabs>
              <w:tab w:val="left" w:pos="6946"/>
            </w:tabs>
            <w:rPr>
              <w:rFonts w:asciiTheme="majorHAnsi" w:hAnsiTheme="majorHAnsi"/>
              <w:color w:val="000000" w:themeColor="text1"/>
              <w:sz w:val="14"/>
              <w:szCs w:val="18"/>
            </w:rPr>
          </w:pPr>
          <w:r w:rsidRPr="000E4970">
            <w:rPr>
              <w:rFonts w:asciiTheme="majorHAnsi" w:hAnsiTheme="majorHAnsi"/>
              <w:color w:val="000000" w:themeColor="text1"/>
              <w:sz w:val="14"/>
              <w:szCs w:val="18"/>
            </w:rPr>
            <w:t>Rozbudowa systemu nadrzędnego i telemetrii 2025-2026 w PGE Energia Ciepła S.A.,</w:t>
          </w:r>
        </w:p>
        <w:p w14:paraId="387E0CD7" w14:textId="6D04FCDD" w:rsidR="00596F56" w:rsidRPr="00E14220" w:rsidRDefault="000E4970" w:rsidP="000E4970">
          <w:pPr>
            <w:tabs>
              <w:tab w:val="left" w:pos="6946"/>
            </w:tabs>
            <w:rPr>
              <w:rFonts w:ascii="Trebuchet MS" w:eastAsia="Calibri" w:hAnsi="Trebuchet MS"/>
              <w:color w:val="000000" w:themeColor="text1"/>
              <w:sz w:val="14"/>
              <w:szCs w:val="18"/>
            </w:rPr>
          </w:pPr>
          <w:r w:rsidRPr="000E4970">
            <w:rPr>
              <w:rFonts w:asciiTheme="majorHAnsi" w:hAnsiTheme="majorHAnsi"/>
              <w:color w:val="000000" w:themeColor="text1"/>
              <w:sz w:val="14"/>
              <w:szCs w:val="18"/>
            </w:rPr>
            <w:t>Oddział w Gorzowie Wielkopolskim.</w:t>
          </w:r>
          <w:r w:rsidR="00596F56">
            <w:rPr>
              <w:rFonts w:asciiTheme="majorHAnsi" w:hAnsiTheme="majorHAnsi"/>
              <w:color w:val="000000" w:themeColor="text1"/>
              <w:sz w:val="14"/>
              <w:szCs w:val="18"/>
            </w:rPr>
            <w:t xml:space="preserve"> </w:t>
          </w:r>
        </w:p>
        <w:p w14:paraId="56BF67E0" w14:textId="3976BF18" w:rsidR="00596F56" w:rsidRPr="00E14220" w:rsidRDefault="00EC0851" w:rsidP="00503D54">
          <w:pPr>
            <w:suppressAutoHyphens/>
            <w:ind w:right="187"/>
            <w:rPr>
              <w:rFonts w:asciiTheme="majorHAnsi" w:hAnsiTheme="majorHAnsi"/>
              <w:color w:val="000000" w:themeColor="text1"/>
              <w:sz w:val="14"/>
              <w:szCs w:val="18"/>
            </w:rPr>
          </w:pPr>
          <w:r w:rsidRPr="00EC0851">
            <w:rPr>
              <w:rFonts w:asciiTheme="majorHAnsi" w:hAnsiTheme="majorHAnsi"/>
              <w:color w:val="000000" w:themeColor="text1"/>
              <w:sz w:val="14"/>
              <w:szCs w:val="18"/>
            </w:rPr>
            <w:t>POST/PEC/PEC/UZI/00631/2025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85pt">
                <v:imagedata r:id="rId1" o:title=""/>
              </v:shape>
              <o:OLEObject Type="Embed" ProgID="PBrush" ShapeID="_x0000_i1025" DrawAspect="Content" ObjectID="_1823660638"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217E6CD6" w:rsidR="00596F56" w:rsidRDefault="000E4970" w:rsidP="00700ED3">
          <w:pPr>
            <w:suppressAutoHyphens/>
            <w:ind w:right="187"/>
            <w:jc w:val="center"/>
            <w:rPr>
              <w:rFonts w:ascii="Trebuchet MS" w:eastAsia="Calibri" w:hAnsi="Trebuchet MS"/>
              <w:color w:val="000000" w:themeColor="text1"/>
              <w:sz w:val="14"/>
              <w:szCs w:val="18"/>
            </w:rPr>
          </w:pPr>
          <w:r>
            <w:rPr>
              <w:rFonts w:ascii="Trebuchet MS" w:eastAsia="Calibri" w:hAnsi="Trebuchet MS"/>
              <w:noProof/>
              <w:color w:val="000000" w:themeColor="text1"/>
              <w:sz w:val="14"/>
              <w:szCs w:val="18"/>
            </w:rPr>
            <mc:AlternateContent>
              <mc:Choice Requires="wps">
                <w:drawing>
                  <wp:anchor distT="0" distB="0" distL="0" distR="0" simplePos="0" relativeHeight="251658240" behindDoc="0" locked="0" layoutInCell="1" allowOverlap="1" wp14:anchorId="0A220591" wp14:editId="53BF5795">
                    <wp:simplePos x="0" y="0"/>
                    <wp:positionH relativeFrom="page">
                      <wp:posOffset>2813685</wp:posOffset>
                    </wp:positionH>
                    <wp:positionV relativeFrom="page">
                      <wp:posOffset>-4445</wp:posOffset>
                    </wp:positionV>
                    <wp:extent cx="2247900" cy="381000"/>
                    <wp:effectExtent l="0" t="0" r="0" b="0"/>
                    <wp:wrapNone/>
                    <wp:docPr id="1378075646"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47900" cy="381000"/>
                            </a:xfrm>
                            <a:prstGeom prst="rect">
                              <a:avLst/>
                            </a:prstGeom>
                            <a:noFill/>
                            <a:ln>
                              <a:noFill/>
                            </a:ln>
                          </wps:spPr>
                          <wps:txbx>
                            <w:txbxContent>
                              <w:p w14:paraId="7A3D2D73" w14:textId="297313DD" w:rsidR="000E4970" w:rsidRPr="000E4970" w:rsidRDefault="000E4970" w:rsidP="000E4970">
                                <w:pPr>
                                  <w:spacing w:after="0"/>
                                  <w:rPr>
                                    <w:rFonts w:ascii="Calibri" w:eastAsia="Calibri" w:hAnsi="Calibri" w:cs="Calibri"/>
                                    <w:noProof/>
                                    <w:color w:val="008000"/>
                                    <w:sz w:val="20"/>
                                    <w:szCs w:val="20"/>
                                  </w:rPr>
                                </w:pP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220591" id="_x0000_t202" coordsize="21600,21600" o:spt="202" path="m,l,21600r21600,l21600,xe">
                    <v:stroke joinstyle="miter"/>
                    <v:path gradientshapeok="t" o:connecttype="rect"/>
                  </v:shapetype>
                  <v:shape id="Pole tekstowe 1" o:spid="_x0000_s1031" type="#_x0000_t202" alt="Do użytku wewnętrznego w GK PGE" style="position:absolute;left:0;text-align:left;margin-left:221.55pt;margin-top:-.35pt;width:177pt;height:30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" filled="f" stroked="f">
                    <v:textbox inset="0,15pt,20pt,0">
                      <w:txbxContent>
                        <w:p w14:paraId="7A3D2D73" w14:textId="297313DD" w:rsidR="000E4970" w:rsidRPr="000E4970" w:rsidRDefault="000E4970" w:rsidP="000E4970">
                          <w:pPr>
                            <w:spacing w:after="0"/>
                            <w:rPr>
                              <w:rFonts w:ascii="Calibri" w:eastAsia="Calibri" w:hAnsi="Calibri" w:cs="Calibri"/>
                              <w:noProof/>
                              <w:color w:val="008000"/>
                              <w:sz w:val="20"/>
                              <w:szCs w:val="20"/>
                            </w:rPr>
                          </w:pPr>
                        </w:p>
                      </w:txbxContent>
                    </v:textbox>
                    <w10:wrap anchorx="page" anchory="page"/>
                  </v:shape>
                </w:pict>
              </mc:Fallback>
            </mc:AlternateContent>
          </w:r>
          <w:r w:rsidR="00596F56">
            <w:rPr>
              <w:rFonts w:ascii="Trebuchet MS" w:eastAsia="Calibri" w:hAnsi="Trebuchet MS"/>
              <w:color w:val="000000" w:themeColor="text1"/>
              <w:sz w:val="14"/>
              <w:szCs w:val="18"/>
            </w:rPr>
            <w:t>Specyfikacja Warunków Zamówienia (SWZ)</w:t>
          </w:r>
        </w:p>
        <w:p w14:paraId="1B8B35E0" w14:textId="6B38A8DC" w:rsidR="000E4970" w:rsidRDefault="000E4970" w:rsidP="00700ED3">
          <w:pPr>
            <w:suppressAutoHyphens/>
            <w:ind w:right="187"/>
            <w:jc w:val="center"/>
            <w:rPr>
              <w:rFonts w:asciiTheme="majorHAnsi" w:hAnsiTheme="majorHAnsi"/>
              <w:color w:val="000000" w:themeColor="text1"/>
              <w:sz w:val="14"/>
              <w:szCs w:val="18"/>
            </w:rPr>
          </w:pPr>
          <w:r w:rsidRPr="000E4970">
            <w:rPr>
              <w:rFonts w:asciiTheme="majorHAnsi" w:hAnsiTheme="majorHAnsi"/>
              <w:color w:val="000000" w:themeColor="text1"/>
              <w:sz w:val="14"/>
              <w:szCs w:val="18"/>
            </w:rPr>
            <w:t>Rozbudowa systemu nadrzędnego i telemetrii 2025-2026 w PGE Energia Ciepła S.A.,</w:t>
          </w:r>
          <w:r w:rsidR="00820667">
            <w:rPr>
              <w:rFonts w:asciiTheme="majorHAnsi" w:hAnsiTheme="majorHAnsi"/>
              <w:color w:val="000000" w:themeColor="text1"/>
              <w:sz w:val="14"/>
              <w:szCs w:val="18"/>
            </w:rPr>
            <w:t xml:space="preserve"> </w:t>
          </w:r>
          <w:r w:rsidRPr="000E4970">
            <w:rPr>
              <w:rFonts w:asciiTheme="majorHAnsi" w:hAnsiTheme="majorHAnsi"/>
              <w:color w:val="000000" w:themeColor="text1"/>
              <w:sz w:val="14"/>
              <w:szCs w:val="18"/>
            </w:rPr>
            <w:t>Oddział w Gorzowie Wielkopolskim.</w:t>
          </w:r>
        </w:p>
        <w:p w14:paraId="056F51A1" w14:textId="2705E15D" w:rsidR="00596F56" w:rsidRPr="00E14220" w:rsidRDefault="00820667" w:rsidP="00700ED3">
          <w:pPr>
            <w:suppressAutoHyphens/>
            <w:ind w:right="187"/>
            <w:jc w:val="center"/>
            <w:rPr>
              <w:rFonts w:asciiTheme="majorHAnsi" w:hAnsiTheme="majorHAnsi"/>
              <w:color w:val="000000" w:themeColor="text1"/>
              <w:sz w:val="14"/>
              <w:szCs w:val="18"/>
            </w:rPr>
          </w:pPr>
          <w:r w:rsidRPr="00820667">
            <w:rPr>
              <w:rFonts w:asciiTheme="majorHAnsi" w:hAnsiTheme="majorHAnsi"/>
              <w:color w:val="000000" w:themeColor="text1"/>
              <w:sz w:val="14"/>
              <w:szCs w:val="18"/>
            </w:rPr>
            <w:t>POST/PEC/PEC/UZI/00631/2025</w:t>
          </w:r>
        </w:p>
      </w:tc>
      <w:tc>
        <w:tcPr>
          <w:tcW w:w="5095" w:type="dxa"/>
        </w:tcPr>
        <w:p w14:paraId="53541BAA" w14:textId="77777777" w:rsidR="00596F56" w:rsidRPr="00E14220" w:rsidRDefault="00596F56" w:rsidP="00DE66D3">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85pt">
                <v:imagedata r:id="rId1" o:title=""/>
              </v:shape>
              <o:OLEObject Type="Embed" ProgID="PBrush" ShapeID="_x0000_i1026" DrawAspect="Content" ObjectID="_1823660639"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40C3826"/>
    <w:multiLevelType w:val="hybridMultilevel"/>
    <w:tmpl w:val="A17CA1B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8"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1"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9"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4"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99"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5"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6"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8"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568613245">
    <w:abstractNumId w:val="47"/>
  </w:num>
  <w:num w:numId="2" w16cid:durableId="1301881899">
    <w:abstractNumId w:val="34"/>
  </w:num>
  <w:num w:numId="3" w16cid:durableId="279654251">
    <w:abstractNumId w:val="92"/>
  </w:num>
  <w:num w:numId="4" w16cid:durableId="1179388001">
    <w:abstractNumId w:val="53"/>
  </w:num>
  <w:num w:numId="5" w16cid:durableId="326829809">
    <w:abstractNumId w:val="24"/>
  </w:num>
  <w:num w:numId="6" w16cid:durableId="1619296239">
    <w:abstractNumId w:val="60"/>
  </w:num>
  <w:num w:numId="7" w16cid:durableId="1917321602">
    <w:abstractNumId w:val="44"/>
  </w:num>
  <w:num w:numId="8" w16cid:durableId="1043484844">
    <w:abstractNumId w:val="75"/>
  </w:num>
  <w:num w:numId="9" w16cid:durableId="1363827464">
    <w:abstractNumId w:val="37"/>
  </w:num>
  <w:num w:numId="10" w16cid:durableId="1864202027">
    <w:abstractNumId w:val="35"/>
  </w:num>
  <w:num w:numId="11" w16cid:durableId="1895005320">
    <w:abstractNumId w:val="79"/>
  </w:num>
  <w:num w:numId="12" w16cid:durableId="37123698">
    <w:abstractNumId w:val="90"/>
  </w:num>
  <w:num w:numId="13" w16cid:durableId="632516350">
    <w:abstractNumId w:val="62"/>
  </w:num>
  <w:num w:numId="14" w16cid:durableId="1621449471">
    <w:abstractNumId w:val="49"/>
  </w:num>
  <w:num w:numId="15" w16cid:durableId="968167012">
    <w:abstractNumId w:val="13"/>
  </w:num>
  <w:num w:numId="16" w16cid:durableId="1796024569">
    <w:abstractNumId w:val="27"/>
  </w:num>
  <w:num w:numId="17" w16cid:durableId="714043893">
    <w:abstractNumId w:val="111"/>
  </w:num>
  <w:num w:numId="18" w16cid:durableId="1062371163">
    <w:abstractNumId w:val="97"/>
  </w:num>
  <w:num w:numId="19" w16cid:durableId="990865861">
    <w:abstractNumId w:val="1"/>
  </w:num>
  <w:num w:numId="20" w16cid:durableId="760027043">
    <w:abstractNumId w:val="32"/>
  </w:num>
  <w:num w:numId="21" w16cid:durableId="513737537">
    <w:abstractNumId w:val="0"/>
  </w:num>
  <w:num w:numId="22" w16cid:durableId="486438812">
    <w:abstractNumId w:val="66"/>
    <w:lvlOverride w:ilvl="0">
      <w:startOverride w:val="1"/>
    </w:lvlOverride>
  </w:num>
  <w:num w:numId="23" w16cid:durableId="230818072">
    <w:abstractNumId w:val="65"/>
  </w:num>
  <w:num w:numId="24" w16cid:durableId="609165033">
    <w:abstractNumId w:val="102"/>
  </w:num>
  <w:num w:numId="25" w16cid:durableId="1691027026">
    <w:abstractNumId w:val="16"/>
  </w:num>
  <w:num w:numId="26" w16cid:durableId="2138714804">
    <w:abstractNumId w:val="107"/>
  </w:num>
  <w:num w:numId="27" w16cid:durableId="257179473">
    <w:abstractNumId w:val="67"/>
  </w:num>
  <w:num w:numId="28" w16cid:durableId="1095176128">
    <w:abstractNumId w:val="41"/>
  </w:num>
  <w:num w:numId="29" w16cid:durableId="1011491236">
    <w:abstractNumId w:val="74"/>
  </w:num>
  <w:num w:numId="30" w16cid:durableId="909582487">
    <w:abstractNumId w:val="83"/>
  </w:num>
  <w:num w:numId="31" w16cid:durableId="2035576866">
    <w:abstractNumId w:val="7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9628762">
    <w:abstractNumId w:val="45"/>
  </w:num>
  <w:num w:numId="33" w16cid:durableId="1571770928">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573656824">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592130742">
    <w:abstractNumId w:val="50"/>
  </w:num>
  <w:num w:numId="36" w16cid:durableId="267087331">
    <w:abstractNumId w:val="72"/>
  </w:num>
  <w:num w:numId="37" w16cid:durableId="621769396">
    <w:abstractNumId w:val="56"/>
  </w:num>
  <w:num w:numId="38" w16cid:durableId="1871608494">
    <w:abstractNumId w:val="55"/>
    <w:lvlOverride w:ilvl="0">
      <w:startOverride w:val="1"/>
    </w:lvlOverride>
  </w:num>
  <w:num w:numId="39" w16cid:durableId="1842428738">
    <w:abstractNumId w:val="82"/>
    <w:lvlOverride w:ilvl="0">
      <w:startOverride w:val="1"/>
    </w:lvlOverride>
  </w:num>
  <w:num w:numId="40" w16cid:durableId="373504743">
    <w:abstractNumId w:val="33"/>
  </w:num>
  <w:num w:numId="41" w16cid:durableId="998079704">
    <w:abstractNumId w:val="87"/>
  </w:num>
  <w:num w:numId="42" w16cid:durableId="1993100252">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224179421">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718939562">
    <w:abstractNumId w:val="59"/>
  </w:num>
  <w:num w:numId="45" w16cid:durableId="1500658448">
    <w:abstractNumId w:val="9"/>
  </w:num>
  <w:num w:numId="46" w16cid:durableId="1063256525">
    <w:abstractNumId w:val="42"/>
  </w:num>
  <w:num w:numId="47" w16cid:durableId="570624002">
    <w:abstractNumId w:val="3"/>
  </w:num>
  <w:num w:numId="48" w16cid:durableId="1206020807">
    <w:abstractNumId w:val="61"/>
  </w:num>
  <w:num w:numId="49" w16cid:durableId="1786391130">
    <w:abstractNumId w:val="84"/>
  </w:num>
  <w:num w:numId="50" w16cid:durableId="1220290888">
    <w:abstractNumId w:val="54"/>
  </w:num>
  <w:num w:numId="51" w16cid:durableId="437405847">
    <w:abstractNumId w:val="95"/>
  </w:num>
  <w:num w:numId="52" w16cid:durableId="751656635">
    <w:abstractNumId w:val="26"/>
  </w:num>
  <w:num w:numId="53" w16cid:durableId="541795275">
    <w:abstractNumId w:val="38"/>
  </w:num>
  <w:num w:numId="54" w16cid:durableId="924146704">
    <w:abstractNumId w:val="101"/>
  </w:num>
  <w:num w:numId="55" w16cid:durableId="807818356">
    <w:abstractNumId w:val="7"/>
  </w:num>
  <w:num w:numId="56" w16cid:durableId="737047808">
    <w:abstractNumId w:val="22"/>
  </w:num>
  <w:num w:numId="57" w16cid:durableId="1851598853">
    <w:abstractNumId w:val="39"/>
  </w:num>
  <w:num w:numId="58" w16cid:durableId="620191479">
    <w:abstractNumId w:val="11"/>
  </w:num>
  <w:num w:numId="59" w16cid:durableId="334693540">
    <w:abstractNumId w:val="69"/>
  </w:num>
  <w:num w:numId="60" w16cid:durableId="1993410232">
    <w:abstractNumId w:val="94"/>
  </w:num>
  <w:num w:numId="61" w16cid:durableId="938219656">
    <w:abstractNumId w:val="23"/>
  </w:num>
  <w:num w:numId="62" w16cid:durableId="716390548">
    <w:abstractNumId w:val="89"/>
  </w:num>
  <w:num w:numId="63" w16cid:durableId="1317106470">
    <w:abstractNumId w:val="46"/>
  </w:num>
  <w:num w:numId="64" w16cid:durableId="1977249193">
    <w:abstractNumId w:val="86"/>
  </w:num>
  <w:num w:numId="65" w16cid:durableId="499123946">
    <w:abstractNumId w:val="10"/>
  </w:num>
  <w:num w:numId="66" w16cid:durableId="397753134">
    <w:abstractNumId w:val="4"/>
  </w:num>
  <w:num w:numId="67" w16cid:durableId="861476065">
    <w:abstractNumId w:val="40"/>
  </w:num>
  <w:num w:numId="68" w16cid:durableId="1329211863">
    <w:abstractNumId w:val="70"/>
  </w:num>
  <w:num w:numId="69" w16cid:durableId="930164470">
    <w:abstractNumId w:val="43"/>
  </w:num>
  <w:num w:numId="70" w16cid:durableId="592591187">
    <w:abstractNumId w:val="93"/>
  </w:num>
  <w:num w:numId="71" w16cid:durableId="660162055">
    <w:abstractNumId w:val="88"/>
  </w:num>
  <w:num w:numId="72" w16cid:durableId="1076245801">
    <w:abstractNumId w:val="8"/>
  </w:num>
  <w:num w:numId="73" w16cid:durableId="625544598">
    <w:abstractNumId w:val="106"/>
  </w:num>
  <w:num w:numId="74" w16cid:durableId="3030007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45627787">
    <w:abstractNumId w:val="105"/>
  </w:num>
  <w:num w:numId="76" w16cid:durableId="1769806784">
    <w:abstractNumId w:val="110"/>
  </w:num>
  <w:num w:numId="77" w16cid:durableId="1326057116">
    <w:abstractNumId w:val="76"/>
  </w:num>
  <w:num w:numId="78" w16cid:durableId="2064210792">
    <w:abstractNumId w:val="96"/>
  </w:num>
  <w:num w:numId="79" w16cid:durableId="695542872">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49071825">
    <w:abstractNumId w:val="18"/>
  </w:num>
  <w:num w:numId="81" w16cid:durableId="763571010">
    <w:abstractNumId w:val="79"/>
  </w:num>
  <w:num w:numId="82" w16cid:durableId="390228047">
    <w:abstractNumId w:val="79"/>
  </w:num>
  <w:num w:numId="83" w16cid:durableId="135266679">
    <w:abstractNumId w:val="79"/>
  </w:num>
  <w:num w:numId="84" w16cid:durableId="262226748">
    <w:abstractNumId w:val="79"/>
  </w:num>
  <w:num w:numId="85" w16cid:durableId="486358348">
    <w:abstractNumId w:val="79"/>
  </w:num>
  <w:num w:numId="86" w16cid:durableId="919870972">
    <w:abstractNumId w:val="79"/>
  </w:num>
  <w:num w:numId="87" w16cid:durableId="583416444">
    <w:abstractNumId w:val="85"/>
  </w:num>
  <w:num w:numId="88" w16cid:durableId="2146653412">
    <w:abstractNumId w:val="91"/>
  </w:num>
  <w:num w:numId="89" w16cid:durableId="1757437727">
    <w:abstractNumId w:val="2"/>
  </w:num>
  <w:num w:numId="90" w16cid:durableId="84619162">
    <w:abstractNumId w:val="8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831368988">
    <w:abstractNumId w:val="79"/>
  </w:num>
  <w:num w:numId="92" w16cid:durableId="2111047044">
    <w:abstractNumId w:val="79"/>
  </w:num>
  <w:num w:numId="93" w16cid:durableId="2091807815">
    <w:abstractNumId w:val="52"/>
  </w:num>
  <w:num w:numId="94" w16cid:durableId="976689754">
    <w:abstractNumId w:val="57"/>
  </w:num>
  <w:num w:numId="95" w16cid:durableId="324019254">
    <w:abstractNumId w:val="51"/>
  </w:num>
  <w:num w:numId="96" w16cid:durableId="2113041148">
    <w:abstractNumId w:val="12"/>
  </w:num>
  <w:num w:numId="97" w16cid:durableId="1775050813">
    <w:abstractNumId w:val="63"/>
  </w:num>
  <w:num w:numId="98" w16cid:durableId="1077902831">
    <w:abstractNumId w:val="79"/>
  </w:num>
  <w:num w:numId="99" w16cid:durableId="560479916">
    <w:abstractNumId w:val="79"/>
  </w:num>
  <w:num w:numId="100" w16cid:durableId="878510446">
    <w:abstractNumId w:val="29"/>
  </w:num>
  <w:num w:numId="101" w16cid:durableId="2107847185">
    <w:abstractNumId w:val="104"/>
  </w:num>
  <w:num w:numId="102" w16cid:durableId="1795295119">
    <w:abstractNumId w:val="100"/>
  </w:num>
  <w:num w:numId="103" w16cid:durableId="1594048173">
    <w:abstractNumId w:val="80"/>
  </w:num>
  <w:num w:numId="104" w16cid:durableId="941572685">
    <w:abstractNumId w:val="99"/>
  </w:num>
  <w:num w:numId="105" w16cid:durableId="1160853433">
    <w:abstractNumId w:val="14"/>
  </w:num>
  <w:num w:numId="106" w16cid:durableId="532962026">
    <w:abstractNumId w:val="19"/>
  </w:num>
  <w:num w:numId="107" w16cid:durableId="618801235">
    <w:abstractNumId w:val="68"/>
  </w:num>
  <w:num w:numId="108" w16cid:durableId="1962300487">
    <w:abstractNumId w:val="79"/>
  </w:num>
  <w:num w:numId="109" w16cid:durableId="1988898926">
    <w:abstractNumId w:val="17"/>
  </w:num>
  <w:num w:numId="110" w16cid:durableId="871575988">
    <w:abstractNumId w:val="73"/>
  </w:num>
  <w:num w:numId="111" w16cid:durableId="2038240128">
    <w:abstractNumId w:val="25"/>
  </w:num>
  <w:num w:numId="112" w16cid:durableId="614483259">
    <w:abstractNumId w:val="20"/>
  </w:num>
  <w:num w:numId="113" w16cid:durableId="87317078">
    <w:abstractNumId w:val="79"/>
  </w:num>
  <w:num w:numId="114" w16cid:durableId="450518174">
    <w:abstractNumId w:val="79"/>
  </w:num>
  <w:num w:numId="115" w16cid:durableId="1288664567">
    <w:abstractNumId w:val="28"/>
  </w:num>
  <w:num w:numId="116" w16cid:durableId="528026348">
    <w:abstractNumId w:val="79"/>
  </w:num>
  <w:num w:numId="117" w16cid:durableId="1053117985">
    <w:abstractNumId w:val="77"/>
  </w:num>
  <w:num w:numId="118" w16cid:durableId="7677380">
    <w:abstractNumId w:val="48"/>
  </w:num>
  <w:num w:numId="119" w16cid:durableId="1808937662">
    <w:abstractNumId w:val="5"/>
  </w:num>
  <w:num w:numId="120" w16cid:durableId="1285652004">
    <w:abstractNumId w:val="109"/>
  </w:num>
  <w:num w:numId="121" w16cid:durableId="698119662">
    <w:abstractNumId w:val="98"/>
  </w:num>
  <w:num w:numId="122" w16cid:durableId="1167865891">
    <w:abstractNumId w:val="81"/>
  </w:num>
  <w:num w:numId="123" w16cid:durableId="625550963">
    <w:abstractNumId w:val="64"/>
  </w:num>
  <w:num w:numId="124" w16cid:durableId="1725181736">
    <w:abstractNumId w:val="31"/>
  </w:num>
  <w:num w:numId="125" w16cid:durableId="261765820">
    <w:abstractNumId w:val="58"/>
  </w:num>
  <w:num w:numId="126" w16cid:durableId="1539899487">
    <w:abstractNumId w:val="103"/>
  </w:num>
  <w:num w:numId="127" w16cid:durableId="1689720608">
    <w:abstractNumId w:val="108"/>
  </w:num>
  <w:num w:numId="128" w16cid:durableId="725690085">
    <w:abstractNumId w:val="71"/>
  </w:num>
  <w:num w:numId="129" w16cid:durableId="1855874873">
    <w:abstractNumId w:val="30"/>
  </w:num>
  <w:num w:numId="130" w16cid:durableId="302849410">
    <w:abstractNumId w:val="36"/>
  </w:num>
  <w:num w:numId="131" w16cid:durableId="803549540">
    <w:abstractNumId w:val="6"/>
  </w:num>
  <w:num w:numId="132" w16cid:durableId="2060517739">
    <w:abstractNumId w:val="15"/>
  </w:num>
  <w:num w:numId="133" w16cid:durableId="185364784">
    <w:abstractNumId w:val="2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activeWritingStyle w:appName="MSWord" w:lang="de-DE" w:vendorID="64" w:dllVersion="6" w:nlCheck="1" w:checkStyle="0"/>
  <w:activeWritingStyle w:appName="MSWord" w:lang="en-GB" w:vendorID="64" w:dllVersion="6" w:nlCheck="1" w:checkStyle="1"/>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D86"/>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5F35"/>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3AB"/>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7C9"/>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0E4C"/>
    <w:rsid w:val="000C1758"/>
    <w:rsid w:val="000C1C23"/>
    <w:rsid w:val="000C1DD5"/>
    <w:rsid w:val="000C201A"/>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13"/>
    <w:rsid w:val="000E24A9"/>
    <w:rsid w:val="000E2ED4"/>
    <w:rsid w:val="000E30D4"/>
    <w:rsid w:val="000E334F"/>
    <w:rsid w:val="000E3AEF"/>
    <w:rsid w:val="000E3CA3"/>
    <w:rsid w:val="000E447A"/>
    <w:rsid w:val="000E45C6"/>
    <w:rsid w:val="000E46BF"/>
    <w:rsid w:val="000E4970"/>
    <w:rsid w:val="000E4E4B"/>
    <w:rsid w:val="000E548E"/>
    <w:rsid w:val="000E6A85"/>
    <w:rsid w:val="000E7CF8"/>
    <w:rsid w:val="000E7E82"/>
    <w:rsid w:val="000F0333"/>
    <w:rsid w:val="000F0347"/>
    <w:rsid w:val="000F084D"/>
    <w:rsid w:val="000F0C6F"/>
    <w:rsid w:val="000F116E"/>
    <w:rsid w:val="000F11E1"/>
    <w:rsid w:val="000F1297"/>
    <w:rsid w:val="000F1FDA"/>
    <w:rsid w:val="000F2406"/>
    <w:rsid w:val="000F3171"/>
    <w:rsid w:val="000F37AB"/>
    <w:rsid w:val="000F3DAB"/>
    <w:rsid w:val="000F3F89"/>
    <w:rsid w:val="000F460A"/>
    <w:rsid w:val="000F4852"/>
    <w:rsid w:val="000F4E10"/>
    <w:rsid w:val="000F5334"/>
    <w:rsid w:val="000F5721"/>
    <w:rsid w:val="000F58BD"/>
    <w:rsid w:val="000F6D19"/>
    <w:rsid w:val="000F79DB"/>
    <w:rsid w:val="000F7A02"/>
    <w:rsid w:val="000F7B09"/>
    <w:rsid w:val="000F7E1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3CA"/>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47EC"/>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98E"/>
    <w:rsid w:val="00153ACB"/>
    <w:rsid w:val="0015418E"/>
    <w:rsid w:val="001543E4"/>
    <w:rsid w:val="00154450"/>
    <w:rsid w:val="0015454F"/>
    <w:rsid w:val="0015555A"/>
    <w:rsid w:val="001557E6"/>
    <w:rsid w:val="00155CBD"/>
    <w:rsid w:val="001564F9"/>
    <w:rsid w:val="00156647"/>
    <w:rsid w:val="00157C4D"/>
    <w:rsid w:val="00157F79"/>
    <w:rsid w:val="001601B2"/>
    <w:rsid w:val="001606A5"/>
    <w:rsid w:val="0016119B"/>
    <w:rsid w:val="00161555"/>
    <w:rsid w:val="00161599"/>
    <w:rsid w:val="0016324D"/>
    <w:rsid w:val="0016366D"/>
    <w:rsid w:val="001670EA"/>
    <w:rsid w:val="001672E2"/>
    <w:rsid w:val="00167BFC"/>
    <w:rsid w:val="00167CD2"/>
    <w:rsid w:val="00170791"/>
    <w:rsid w:val="001716B5"/>
    <w:rsid w:val="001722DA"/>
    <w:rsid w:val="0017234E"/>
    <w:rsid w:val="001723EB"/>
    <w:rsid w:val="001724C8"/>
    <w:rsid w:val="00172706"/>
    <w:rsid w:val="00172ABB"/>
    <w:rsid w:val="00173E36"/>
    <w:rsid w:val="00174858"/>
    <w:rsid w:val="00174A0F"/>
    <w:rsid w:val="00174A5C"/>
    <w:rsid w:val="00174F5A"/>
    <w:rsid w:val="001759B7"/>
    <w:rsid w:val="00175DA8"/>
    <w:rsid w:val="00176144"/>
    <w:rsid w:val="0017692D"/>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19A4"/>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911"/>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D51"/>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7DE"/>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5C1"/>
    <w:rsid w:val="0021486E"/>
    <w:rsid w:val="00214E5B"/>
    <w:rsid w:val="00215141"/>
    <w:rsid w:val="0021519A"/>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1C9C"/>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1EEA"/>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914"/>
    <w:rsid w:val="00260AB3"/>
    <w:rsid w:val="002614DB"/>
    <w:rsid w:val="0026187D"/>
    <w:rsid w:val="0026239E"/>
    <w:rsid w:val="00263165"/>
    <w:rsid w:val="00263A8D"/>
    <w:rsid w:val="00265D6D"/>
    <w:rsid w:val="00266515"/>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18"/>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B7F27"/>
    <w:rsid w:val="002C0077"/>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5F83"/>
    <w:rsid w:val="002C6C70"/>
    <w:rsid w:val="002D01B5"/>
    <w:rsid w:val="002D0461"/>
    <w:rsid w:val="002D09C6"/>
    <w:rsid w:val="002D0BE1"/>
    <w:rsid w:val="002D12A6"/>
    <w:rsid w:val="002D167D"/>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1E4"/>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DA"/>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37"/>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402"/>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473"/>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2FBA"/>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512"/>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3EB9"/>
    <w:rsid w:val="003F49B1"/>
    <w:rsid w:val="003F50F0"/>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29D"/>
    <w:rsid w:val="00461D2A"/>
    <w:rsid w:val="0046246D"/>
    <w:rsid w:val="0046300B"/>
    <w:rsid w:val="00463390"/>
    <w:rsid w:val="004637AC"/>
    <w:rsid w:val="00463DDB"/>
    <w:rsid w:val="00464C9C"/>
    <w:rsid w:val="00464DFB"/>
    <w:rsid w:val="004651BA"/>
    <w:rsid w:val="00465DF1"/>
    <w:rsid w:val="00466B8E"/>
    <w:rsid w:val="00467591"/>
    <w:rsid w:val="00467801"/>
    <w:rsid w:val="00467DFC"/>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7B7"/>
    <w:rsid w:val="00477931"/>
    <w:rsid w:val="00477A3F"/>
    <w:rsid w:val="00477F46"/>
    <w:rsid w:val="00480B73"/>
    <w:rsid w:val="00480CEB"/>
    <w:rsid w:val="00480EF0"/>
    <w:rsid w:val="00481EE1"/>
    <w:rsid w:val="00482259"/>
    <w:rsid w:val="00482521"/>
    <w:rsid w:val="004825DB"/>
    <w:rsid w:val="00482ED7"/>
    <w:rsid w:val="0048333B"/>
    <w:rsid w:val="0048348E"/>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831"/>
    <w:rsid w:val="004A195A"/>
    <w:rsid w:val="004A242C"/>
    <w:rsid w:val="004A2652"/>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15C6"/>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3CD"/>
    <w:rsid w:val="004C246F"/>
    <w:rsid w:val="004C2628"/>
    <w:rsid w:val="004C274B"/>
    <w:rsid w:val="004C27D2"/>
    <w:rsid w:val="004C28E1"/>
    <w:rsid w:val="004C2A23"/>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7D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3D54"/>
    <w:rsid w:val="0050446E"/>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ACC"/>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47FF0"/>
    <w:rsid w:val="0055255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07AC"/>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879"/>
    <w:rsid w:val="005B3B57"/>
    <w:rsid w:val="005B4343"/>
    <w:rsid w:val="005B513E"/>
    <w:rsid w:val="005B6721"/>
    <w:rsid w:val="005B68D0"/>
    <w:rsid w:val="005B7FF6"/>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6EA9"/>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220"/>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48"/>
    <w:rsid w:val="006837ED"/>
    <w:rsid w:val="00683CF2"/>
    <w:rsid w:val="00683DE9"/>
    <w:rsid w:val="006846FD"/>
    <w:rsid w:val="006847B9"/>
    <w:rsid w:val="00684892"/>
    <w:rsid w:val="006850C0"/>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284"/>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C6822"/>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ED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76E"/>
    <w:rsid w:val="00716F7E"/>
    <w:rsid w:val="007173C8"/>
    <w:rsid w:val="007175C5"/>
    <w:rsid w:val="00717821"/>
    <w:rsid w:val="0072048F"/>
    <w:rsid w:val="0072188F"/>
    <w:rsid w:val="00721C44"/>
    <w:rsid w:val="00721E3B"/>
    <w:rsid w:val="00721E90"/>
    <w:rsid w:val="00721FB7"/>
    <w:rsid w:val="00722555"/>
    <w:rsid w:val="00723448"/>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EA5"/>
    <w:rsid w:val="0074305C"/>
    <w:rsid w:val="00743707"/>
    <w:rsid w:val="00743B0B"/>
    <w:rsid w:val="00743DF1"/>
    <w:rsid w:val="007442F9"/>
    <w:rsid w:val="00744ADF"/>
    <w:rsid w:val="00744BF5"/>
    <w:rsid w:val="00744C14"/>
    <w:rsid w:val="00744D30"/>
    <w:rsid w:val="00744FAA"/>
    <w:rsid w:val="007453B4"/>
    <w:rsid w:val="00745683"/>
    <w:rsid w:val="00745FE5"/>
    <w:rsid w:val="0074613D"/>
    <w:rsid w:val="0074706C"/>
    <w:rsid w:val="007478C5"/>
    <w:rsid w:val="00747CBE"/>
    <w:rsid w:val="00750394"/>
    <w:rsid w:val="00750D1D"/>
    <w:rsid w:val="00751F62"/>
    <w:rsid w:val="00754999"/>
    <w:rsid w:val="00754F14"/>
    <w:rsid w:val="007553FE"/>
    <w:rsid w:val="00755AF9"/>
    <w:rsid w:val="0075606B"/>
    <w:rsid w:val="00756F82"/>
    <w:rsid w:val="00757124"/>
    <w:rsid w:val="00760ACA"/>
    <w:rsid w:val="00761571"/>
    <w:rsid w:val="0076203A"/>
    <w:rsid w:val="00763C48"/>
    <w:rsid w:val="00764DF1"/>
    <w:rsid w:val="0076519B"/>
    <w:rsid w:val="007655FE"/>
    <w:rsid w:val="00765724"/>
    <w:rsid w:val="00765785"/>
    <w:rsid w:val="007659E3"/>
    <w:rsid w:val="0076607E"/>
    <w:rsid w:val="007667C1"/>
    <w:rsid w:val="00766EA5"/>
    <w:rsid w:val="00767140"/>
    <w:rsid w:val="007676C5"/>
    <w:rsid w:val="00767721"/>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4F9"/>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24F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2B0"/>
    <w:rsid w:val="007A3921"/>
    <w:rsid w:val="007A395D"/>
    <w:rsid w:val="007A3EDA"/>
    <w:rsid w:val="007A535D"/>
    <w:rsid w:val="007A55D1"/>
    <w:rsid w:val="007A5E71"/>
    <w:rsid w:val="007A5F6F"/>
    <w:rsid w:val="007A658D"/>
    <w:rsid w:val="007A6665"/>
    <w:rsid w:val="007A7681"/>
    <w:rsid w:val="007A79AF"/>
    <w:rsid w:val="007A7A4A"/>
    <w:rsid w:val="007A7C7B"/>
    <w:rsid w:val="007B02FB"/>
    <w:rsid w:val="007B051C"/>
    <w:rsid w:val="007B0A32"/>
    <w:rsid w:val="007B0C08"/>
    <w:rsid w:val="007B0F4B"/>
    <w:rsid w:val="007B1EA3"/>
    <w:rsid w:val="007B2761"/>
    <w:rsid w:val="007B27F3"/>
    <w:rsid w:val="007B2828"/>
    <w:rsid w:val="007B2A68"/>
    <w:rsid w:val="007B33A6"/>
    <w:rsid w:val="007B3CD9"/>
    <w:rsid w:val="007B44E5"/>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4DA"/>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D7A91"/>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11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667"/>
    <w:rsid w:val="00820BC2"/>
    <w:rsid w:val="0082133B"/>
    <w:rsid w:val="008214B1"/>
    <w:rsid w:val="008214E0"/>
    <w:rsid w:val="008218B9"/>
    <w:rsid w:val="00821D72"/>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713"/>
    <w:rsid w:val="00844A99"/>
    <w:rsid w:val="00844F81"/>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8D4"/>
    <w:rsid w:val="00890AFB"/>
    <w:rsid w:val="00890E6E"/>
    <w:rsid w:val="00892BD0"/>
    <w:rsid w:val="008939E5"/>
    <w:rsid w:val="00893AA8"/>
    <w:rsid w:val="00894072"/>
    <w:rsid w:val="0089484D"/>
    <w:rsid w:val="00894F7A"/>
    <w:rsid w:val="008953D9"/>
    <w:rsid w:val="0089540A"/>
    <w:rsid w:val="008964E4"/>
    <w:rsid w:val="00897222"/>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916"/>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2DD5"/>
    <w:rsid w:val="008B43B3"/>
    <w:rsid w:val="008B4D2C"/>
    <w:rsid w:val="008B519B"/>
    <w:rsid w:val="008B5210"/>
    <w:rsid w:val="008B543E"/>
    <w:rsid w:val="008B592D"/>
    <w:rsid w:val="008B5B72"/>
    <w:rsid w:val="008B5EF1"/>
    <w:rsid w:val="008B6926"/>
    <w:rsid w:val="008B7B46"/>
    <w:rsid w:val="008B7F00"/>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7CE"/>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37"/>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B99"/>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6D36"/>
    <w:rsid w:val="009270DD"/>
    <w:rsid w:val="009274FB"/>
    <w:rsid w:val="00927A7E"/>
    <w:rsid w:val="009301DF"/>
    <w:rsid w:val="00930269"/>
    <w:rsid w:val="009305E7"/>
    <w:rsid w:val="0093084B"/>
    <w:rsid w:val="00930940"/>
    <w:rsid w:val="00932258"/>
    <w:rsid w:val="00932498"/>
    <w:rsid w:val="009324F2"/>
    <w:rsid w:val="009334FB"/>
    <w:rsid w:val="009338A7"/>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8D9"/>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4490"/>
    <w:rsid w:val="009555C6"/>
    <w:rsid w:val="009555F9"/>
    <w:rsid w:val="00955765"/>
    <w:rsid w:val="00956911"/>
    <w:rsid w:val="00956C55"/>
    <w:rsid w:val="009601AD"/>
    <w:rsid w:val="0096081C"/>
    <w:rsid w:val="00960D96"/>
    <w:rsid w:val="0096123E"/>
    <w:rsid w:val="00962A29"/>
    <w:rsid w:val="00962B6F"/>
    <w:rsid w:val="009630FC"/>
    <w:rsid w:val="009632D5"/>
    <w:rsid w:val="00963458"/>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357"/>
    <w:rsid w:val="00974531"/>
    <w:rsid w:val="00974BC2"/>
    <w:rsid w:val="00974F22"/>
    <w:rsid w:val="009750CD"/>
    <w:rsid w:val="00975631"/>
    <w:rsid w:val="00975862"/>
    <w:rsid w:val="00975A71"/>
    <w:rsid w:val="009769C1"/>
    <w:rsid w:val="0097755C"/>
    <w:rsid w:val="00977DD8"/>
    <w:rsid w:val="00980A36"/>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31EC"/>
    <w:rsid w:val="009B4803"/>
    <w:rsid w:val="009B4FAA"/>
    <w:rsid w:val="009B52E5"/>
    <w:rsid w:val="009B5471"/>
    <w:rsid w:val="009B56B6"/>
    <w:rsid w:val="009B5C39"/>
    <w:rsid w:val="009B61FD"/>
    <w:rsid w:val="009B6630"/>
    <w:rsid w:val="009B67D1"/>
    <w:rsid w:val="009B681B"/>
    <w:rsid w:val="009B6927"/>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10"/>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335"/>
    <w:rsid w:val="009D5D36"/>
    <w:rsid w:val="009D726D"/>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0F87"/>
    <w:rsid w:val="00A01314"/>
    <w:rsid w:val="00A017E1"/>
    <w:rsid w:val="00A02603"/>
    <w:rsid w:val="00A02A37"/>
    <w:rsid w:val="00A02FB1"/>
    <w:rsid w:val="00A0487C"/>
    <w:rsid w:val="00A0539D"/>
    <w:rsid w:val="00A053F1"/>
    <w:rsid w:val="00A059AE"/>
    <w:rsid w:val="00A05D1A"/>
    <w:rsid w:val="00A06B3A"/>
    <w:rsid w:val="00A0773A"/>
    <w:rsid w:val="00A11719"/>
    <w:rsid w:val="00A11EF6"/>
    <w:rsid w:val="00A12115"/>
    <w:rsid w:val="00A125F8"/>
    <w:rsid w:val="00A138A4"/>
    <w:rsid w:val="00A13D12"/>
    <w:rsid w:val="00A14461"/>
    <w:rsid w:val="00A14834"/>
    <w:rsid w:val="00A14BC2"/>
    <w:rsid w:val="00A14D0E"/>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442"/>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3C7"/>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06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7B"/>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612"/>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5357"/>
    <w:rsid w:val="00B1710F"/>
    <w:rsid w:val="00B1715D"/>
    <w:rsid w:val="00B1731B"/>
    <w:rsid w:val="00B17724"/>
    <w:rsid w:val="00B20615"/>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48C"/>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897"/>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804"/>
    <w:rsid w:val="00B81D60"/>
    <w:rsid w:val="00B82288"/>
    <w:rsid w:val="00B829E9"/>
    <w:rsid w:val="00B82CC6"/>
    <w:rsid w:val="00B83079"/>
    <w:rsid w:val="00B8370D"/>
    <w:rsid w:val="00B83D3B"/>
    <w:rsid w:val="00B84A77"/>
    <w:rsid w:val="00B85439"/>
    <w:rsid w:val="00B85C5C"/>
    <w:rsid w:val="00B862EF"/>
    <w:rsid w:val="00B8673A"/>
    <w:rsid w:val="00B86A77"/>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0FE7"/>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083A"/>
    <w:rsid w:val="00BD1415"/>
    <w:rsid w:val="00BD17C2"/>
    <w:rsid w:val="00BD1A83"/>
    <w:rsid w:val="00BD1DB4"/>
    <w:rsid w:val="00BD22B4"/>
    <w:rsid w:val="00BD28B5"/>
    <w:rsid w:val="00BD3322"/>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0F87"/>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304C"/>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26CC"/>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78E"/>
    <w:rsid w:val="00C6282C"/>
    <w:rsid w:val="00C62AE2"/>
    <w:rsid w:val="00C62BA3"/>
    <w:rsid w:val="00C63F89"/>
    <w:rsid w:val="00C64044"/>
    <w:rsid w:val="00C643DC"/>
    <w:rsid w:val="00C645C9"/>
    <w:rsid w:val="00C648B1"/>
    <w:rsid w:val="00C64E1D"/>
    <w:rsid w:val="00C65842"/>
    <w:rsid w:val="00C65DE2"/>
    <w:rsid w:val="00C6671E"/>
    <w:rsid w:val="00C66F0E"/>
    <w:rsid w:val="00C6765F"/>
    <w:rsid w:val="00C67727"/>
    <w:rsid w:val="00C678A5"/>
    <w:rsid w:val="00C70968"/>
    <w:rsid w:val="00C719F9"/>
    <w:rsid w:val="00C734F0"/>
    <w:rsid w:val="00C736EC"/>
    <w:rsid w:val="00C74157"/>
    <w:rsid w:val="00C759C6"/>
    <w:rsid w:val="00C75B44"/>
    <w:rsid w:val="00C772B4"/>
    <w:rsid w:val="00C77377"/>
    <w:rsid w:val="00C7748F"/>
    <w:rsid w:val="00C7781E"/>
    <w:rsid w:val="00C77ED9"/>
    <w:rsid w:val="00C806E1"/>
    <w:rsid w:val="00C82E62"/>
    <w:rsid w:val="00C83190"/>
    <w:rsid w:val="00C83615"/>
    <w:rsid w:val="00C8361A"/>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BBA"/>
    <w:rsid w:val="00CA4F0B"/>
    <w:rsid w:val="00CA4F21"/>
    <w:rsid w:val="00CA545D"/>
    <w:rsid w:val="00CA56DF"/>
    <w:rsid w:val="00CA5767"/>
    <w:rsid w:val="00CA5811"/>
    <w:rsid w:val="00CA5EFA"/>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2C03"/>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427"/>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3DC0"/>
    <w:rsid w:val="00D441EB"/>
    <w:rsid w:val="00D44AE4"/>
    <w:rsid w:val="00D44E67"/>
    <w:rsid w:val="00D4536D"/>
    <w:rsid w:val="00D467B1"/>
    <w:rsid w:val="00D46856"/>
    <w:rsid w:val="00D46B98"/>
    <w:rsid w:val="00D50067"/>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5ECC"/>
    <w:rsid w:val="00D5603F"/>
    <w:rsid w:val="00D56095"/>
    <w:rsid w:val="00D560F2"/>
    <w:rsid w:val="00D566EE"/>
    <w:rsid w:val="00D567F4"/>
    <w:rsid w:val="00D57C52"/>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3EEB"/>
    <w:rsid w:val="00D740A4"/>
    <w:rsid w:val="00D74CB9"/>
    <w:rsid w:val="00D765D5"/>
    <w:rsid w:val="00D76D7A"/>
    <w:rsid w:val="00D77304"/>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71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376"/>
    <w:rsid w:val="00DE0593"/>
    <w:rsid w:val="00DE0876"/>
    <w:rsid w:val="00DE10A3"/>
    <w:rsid w:val="00DE1870"/>
    <w:rsid w:val="00DE2B08"/>
    <w:rsid w:val="00DE2F1A"/>
    <w:rsid w:val="00DE2FEF"/>
    <w:rsid w:val="00DE30F4"/>
    <w:rsid w:val="00DE3F2D"/>
    <w:rsid w:val="00DE4879"/>
    <w:rsid w:val="00DE4B36"/>
    <w:rsid w:val="00DE4E64"/>
    <w:rsid w:val="00DE617D"/>
    <w:rsid w:val="00DE66D3"/>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7C8"/>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AAE"/>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41C2"/>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6FA0"/>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063"/>
    <w:rsid w:val="00E5625B"/>
    <w:rsid w:val="00E5690D"/>
    <w:rsid w:val="00E571B9"/>
    <w:rsid w:val="00E573ED"/>
    <w:rsid w:val="00E576FB"/>
    <w:rsid w:val="00E57E59"/>
    <w:rsid w:val="00E57FB4"/>
    <w:rsid w:val="00E608A0"/>
    <w:rsid w:val="00E60BA8"/>
    <w:rsid w:val="00E61197"/>
    <w:rsid w:val="00E61390"/>
    <w:rsid w:val="00E623DA"/>
    <w:rsid w:val="00E62AA4"/>
    <w:rsid w:val="00E62B3B"/>
    <w:rsid w:val="00E62E9F"/>
    <w:rsid w:val="00E635E0"/>
    <w:rsid w:val="00E63BBC"/>
    <w:rsid w:val="00E653F9"/>
    <w:rsid w:val="00E6606C"/>
    <w:rsid w:val="00E66247"/>
    <w:rsid w:val="00E675D9"/>
    <w:rsid w:val="00E67B08"/>
    <w:rsid w:val="00E7083D"/>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2B4"/>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0851"/>
    <w:rsid w:val="00EC1921"/>
    <w:rsid w:val="00EC27CC"/>
    <w:rsid w:val="00EC3061"/>
    <w:rsid w:val="00EC43D8"/>
    <w:rsid w:val="00EC43DD"/>
    <w:rsid w:val="00EC568F"/>
    <w:rsid w:val="00EC584B"/>
    <w:rsid w:val="00EC59BA"/>
    <w:rsid w:val="00EC5EB8"/>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05C"/>
    <w:rsid w:val="00EE5B3B"/>
    <w:rsid w:val="00EE603A"/>
    <w:rsid w:val="00EE689C"/>
    <w:rsid w:val="00EE6CB8"/>
    <w:rsid w:val="00EE7A1B"/>
    <w:rsid w:val="00EF0904"/>
    <w:rsid w:val="00EF1557"/>
    <w:rsid w:val="00EF276A"/>
    <w:rsid w:val="00EF33C5"/>
    <w:rsid w:val="00EF3B32"/>
    <w:rsid w:val="00EF3D0E"/>
    <w:rsid w:val="00EF422B"/>
    <w:rsid w:val="00EF4625"/>
    <w:rsid w:val="00EF572B"/>
    <w:rsid w:val="00EF5BB7"/>
    <w:rsid w:val="00EF6DB4"/>
    <w:rsid w:val="00EF7756"/>
    <w:rsid w:val="00F00B1C"/>
    <w:rsid w:val="00F01B48"/>
    <w:rsid w:val="00F01C1B"/>
    <w:rsid w:val="00F02158"/>
    <w:rsid w:val="00F0220C"/>
    <w:rsid w:val="00F0243F"/>
    <w:rsid w:val="00F025EF"/>
    <w:rsid w:val="00F03960"/>
    <w:rsid w:val="00F0401C"/>
    <w:rsid w:val="00F0408A"/>
    <w:rsid w:val="00F04299"/>
    <w:rsid w:val="00F04499"/>
    <w:rsid w:val="00F04505"/>
    <w:rsid w:val="00F045EC"/>
    <w:rsid w:val="00F045FC"/>
    <w:rsid w:val="00F04628"/>
    <w:rsid w:val="00F0490E"/>
    <w:rsid w:val="00F04D77"/>
    <w:rsid w:val="00F0582E"/>
    <w:rsid w:val="00F0692A"/>
    <w:rsid w:val="00F07852"/>
    <w:rsid w:val="00F07AC9"/>
    <w:rsid w:val="00F1080C"/>
    <w:rsid w:val="00F108B2"/>
    <w:rsid w:val="00F10BC4"/>
    <w:rsid w:val="00F10E7D"/>
    <w:rsid w:val="00F11701"/>
    <w:rsid w:val="00F11E0E"/>
    <w:rsid w:val="00F12E24"/>
    <w:rsid w:val="00F1328C"/>
    <w:rsid w:val="00F13542"/>
    <w:rsid w:val="00F13756"/>
    <w:rsid w:val="00F13C69"/>
    <w:rsid w:val="00F140E9"/>
    <w:rsid w:val="00F14370"/>
    <w:rsid w:val="00F14C79"/>
    <w:rsid w:val="00F16360"/>
    <w:rsid w:val="00F16395"/>
    <w:rsid w:val="00F1652D"/>
    <w:rsid w:val="00F16B31"/>
    <w:rsid w:val="00F177B3"/>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87B"/>
    <w:rsid w:val="00F27ECD"/>
    <w:rsid w:val="00F30110"/>
    <w:rsid w:val="00F3024C"/>
    <w:rsid w:val="00F30A64"/>
    <w:rsid w:val="00F30BCA"/>
    <w:rsid w:val="00F31DC2"/>
    <w:rsid w:val="00F31DD3"/>
    <w:rsid w:val="00F322AE"/>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6F7C"/>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267"/>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4B0"/>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52"/>
    <w:rsid w:val="00FB3E07"/>
    <w:rsid w:val="00FB42D8"/>
    <w:rsid w:val="00FB4FED"/>
    <w:rsid w:val="00FB58A1"/>
    <w:rsid w:val="00FB646F"/>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0C33"/>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0772"/>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82546">
      <w:bodyDiv w:val="1"/>
      <w:marLeft w:val="0"/>
      <w:marRight w:val="0"/>
      <w:marTop w:val="0"/>
      <w:marBottom w:val="0"/>
      <w:divBdr>
        <w:top w:val="none" w:sz="0" w:space="0" w:color="auto"/>
        <w:left w:val="none" w:sz="0" w:space="0" w:color="auto"/>
        <w:bottom w:val="none" w:sz="0" w:space="0" w:color="auto"/>
        <w:right w:val="none" w:sz="0" w:space="0" w:color="auto"/>
      </w:divBdr>
    </w:div>
    <w:div w:id="1368601806">
      <w:bodyDiv w:val="1"/>
      <w:marLeft w:val="0"/>
      <w:marRight w:val="0"/>
      <w:marTop w:val="0"/>
      <w:marBottom w:val="0"/>
      <w:divBdr>
        <w:top w:val="none" w:sz="0" w:space="0" w:color="auto"/>
        <w:left w:val="none" w:sz="0" w:space="0" w:color="auto"/>
        <w:bottom w:val="none" w:sz="0" w:space="0" w:color="auto"/>
        <w:right w:val="none" w:sz="0" w:space="0" w:color="auto"/>
      </w:divBdr>
    </w:div>
    <w:div w:id="148277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microsoft.com/office/2011/relationships/commentsExtended" Target="commentsExtended.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PN PZP 630_25 o.docx</dmsv2BaseFileName>
    <dmsv2BaseDisplayName xmlns="http://schemas.microsoft.com/sharepoint/v3">SWZ - PN PZP 630_25 o</dmsv2BaseDisplayName>
    <dmsv2SWPP2ObjectNumber xmlns="http://schemas.microsoft.com/sharepoint/v3">POST/PEC/PEC/UZI/00631/2025                       </dmsv2SWPP2ObjectNumber>
    <dmsv2SWPP2SumMD5 xmlns="http://schemas.microsoft.com/sharepoint/v3">c4fdf07a277a431b5cf8f3b9a5ff1ff1</dmsv2SWPP2SumMD5>
    <dmsv2BaseMoved xmlns="http://schemas.microsoft.com/sharepoint/v3">false</dmsv2BaseMoved>
    <dmsv2BaseIsSensitive xmlns="http://schemas.microsoft.com/sharepoint/v3">true</dmsv2BaseIsSensitive>
    <dmsv2SWPP2IDSWPP2 xmlns="http://schemas.microsoft.com/sharepoint/v3">685498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23661888</dmsv2BaseClientSystemDocumentID>
    <dmsv2BaseModifiedByID xmlns="http://schemas.microsoft.com/sharepoint/v3">19100928</dmsv2BaseModifiedByID>
    <dmsv2BaseCreatedByID xmlns="http://schemas.microsoft.com/sharepoint/v3">19100928</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DPFVW34YURAE-1766223228-2164</_dlc_DocId>
    <_dlc_DocIdUrl xmlns="a19cb1c7-c5c7-46d4-85ae-d83685407bba">
      <Url>https://swpp2.dms.gkpge.pl/sites/40/_layouts/15/DocIdRedir.aspx?ID=DPFVW34YURAE-1766223228-2164</Url>
      <Description>DPFVW34YURAE-1766223228-2164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63CED9DE-144A-47B9-A4A1-11431C06D821}"/>
</file>

<file path=customXml/itemProps5.xml><?xml version="1.0" encoding="utf-8"?>
<ds:datastoreItem xmlns:ds="http://schemas.openxmlformats.org/officeDocument/2006/customXml" ds:itemID="{6AA2DDAB-A36D-44B8-821B-F46A7F8191BC}"/>
</file>

<file path=docProps/app.xml><?xml version="1.0" encoding="utf-8"?>
<Properties xmlns="http://schemas.openxmlformats.org/officeDocument/2006/extended-properties" xmlns:vt="http://schemas.openxmlformats.org/officeDocument/2006/docPropsVTypes">
  <Template>Normal</Template>
  <TotalTime>0</TotalTime>
  <Pages>40</Pages>
  <Words>15387</Words>
  <Characters>92325</Characters>
  <Application>Microsoft Office Word</Application>
  <DocSecurity>0</DocSecurity>
  <Lines>769</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2025-09-30T08:47:00Z</dcterms:created>
  <dcterms:modified xsi:type="dcterms:W3CDTF">2025-11-03T06:37:00Z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ClassificationContentMarkingHeaderShapeIds">
    <vt:lpwstr>5223c3fe,73b3ab74,503f0189</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2025-07-10T09:38:59Z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dc79eb0e-557a-4384-a7a6-dc4e795354e7</vt:lpwstr>
  </property>
  <property fmtid="{D5CDD505-2E9C-101B-9397-08002B2CF9AE}" pid="12" name="MSIP_Label_514114f9-be46-4331-8fe2-8a463f84c1e9_ContentBits">
    <vt:lpwstr>1</vt:lpwstr>
  </property>
  <property fmtid="{D5CDD505-2E9C-101B-9397-08002B2CF9AE}" pid="13" name="_dlc_DocIdItemGuid">
    <vt:lpwstr>99b68c5b-cc1e-4f19-8096-2249950eb7ea</vt:lpwstr>
  </property>
</Properties>
</file>